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4F8077" w14:textId="77777777" w:rsidR="00D8029C" w:rsidRPr="00CC4321" w:rsidRDefault="00C258CC">
      <w:pPr>
        <w:spacing w:after="0"/>
        <w:ind w:left="0" w:firstLine="0"/>
        <w:jc w:val="left"/>
        <w:rPr>
          <w:rFonts w:ascii="Montserrat" w:hAnsi="Montserrat"/>
          <w:sz w:val="18"/>
        </w:rPr>
      </w:pPr>
      <w:r w:rsidRPr="00CC4321">
        <w:rPr>
          <w:rFonts w:ascii="Montserrat" w:hAnsi="Montserrat"/>
          <w:b/>
          <w:sz w:val="18"/>
        </w:rPr>
        <w:t>COMISIÓN REGULADORA DE ENERGÍA</w:t>
      </w:r>
    </w:p>
    <w:p w14:paraId="00001380" w14:textId="77777777" w:rsidR="00D8029C" w:rsidRPr="00CC4321" w:rsidRDefault="00C258CC">
      <w:pPr>
        <w:spacing w:after="0"/>
        <w:ind w:left="-5" w:right="22"/>
        <w:rPr>
          <w:rFonts w:ascii="Montserrat" w:hAnsi="Montserrat"/>
          <w:sz w:val="18"/>
        </w:rPr>
      </w:pPr>
      <w:r w:rsidRPr="00CC4321">
        <w:rPr>
          <w:rFonts w:ascii="Montserrat" w:hAnsi="Montserrat"/>
          <w:sz w:val="18"/>
        </w:rPr>
        <w:t>SECRETARÍA EJECUTIVA</w:t>
      </w:r>
    </w:p>
    <w:p w14:paraId="2A364D21" w14:textId="00E97692" w:rsidR="00EB760C" w:rsidRDefault="00EB760C" w:rsidP="00AD00F8">
      <w:pPr>
        <w:ind w:left="-5" w:right="22"/>
        <w:jc w:val="right"/>
        <w:rPr>
          <w:rFonts w:ascii="Montserrat" w:hAnsi="Montserrat"/>
          <w:sz w:val="18"/>
        </w:rPr>
      </w:pPr>
    </w:p>
    <w:p w14:paraId="1DF8C6CE" w14:textId="56D0FAE7" w:rsidR="00D8029C" w:rsidRPr="00CC4321" w:rsidRDefault="00E955CB" w:rsidP="008E49D5">
      <w:pPr>
        <w:ind w:left="-5" w:right="22"/>
        <w:jc w:val="right"/>
        <w:rPr>
          <w:rFonts w:ascii="Montserrat" w:hAnsi="Montserrat"/>
          <w:sz w:val="18"/>
        </w:rPr>
      </w:pPr>
      <w:r w:rsidRPr="00CC4321">
        <w:rPr>
          <w:rFonts w:ascii="Montserrat" w:hAnsi="Montserrat"/>
          <w:sz w:val="18"/>
        </w:rPr>
        <w:t>[Lugar, fecha]</w:t>
      </w:r>
    </w:p>
    <w:p w14:paraId="76FDAEC7" w14:textId="77777777" w:rsidR="00AD00F8" w:rsidRDefault="00AD00F8">
      <w:pPr>
        <w:ind w:left="-5" w:right="22"/>
        <w:rPr>
          <w:rFonts w:ascii="Montserrat" w:hAnsi="Montserrat"/>
          <w:sz w:val="18"/>
        </w:rPr>
      </w:pPr>
    </w:p>
    <w:p w14:paraId="7D26F682" w14:textId="77777777" w:rsidR="00AD00F8" w:rsidRDefault="00AD00F8" w:rsidP="00AD00F8">
      <w:pPr>
        <w:spacing w:after="0"/>
        <w:ind w:left="11" w:right="23" w:hanging="11"/>
        <w:rPr>
          <w:rFonts w:ascii="Montserrat" w:hAnsi="Montserrat"/>
          <w:b/>
          <w:bCs/>
          <w:sz w:val="18"/>
          <w:szCs w:val="18"/>
        </w:rPr>
      </w:pPr>
      <w:r w:rsidRPr="006B52F4">
        <w:rPr>
          <w:rFonts w:ascii="Montserrat" w:hAnsi="Montserrat"/>
          <w:b/>
          <w:bCs/>
          <w:sz w:val="18"/>
          <w:szCs w:val="18"/>
        </w:rPr>
        <w:t>[PARA EL CASO DE PERSONAS FÍSICAS]</w:t>
      </w:r>
    </w:p>
    <w:p w14:paraId="5A8095C6" w14:textId="77777777" w:rsidR="00AD00F8" w:rsidRPr="006B52F4" w:rsidRDefault="00AD00F8" w:rsidP="00AD00F8">
      <w:pPr>
        <w:spacing w:after="0"/>
        <w:ind w:left="11" w:right="23" w:hanging="11"/>
        <w:rPr>
          <w:rFonts w:ascii="Montserrat" w:hAnsi="Montserrat"/>
          <w:b/>
          <w:bCs/>
          <w:sz w:val="18"/>
          <w:szCs w:val="18"/>
        </w:rPr>
      </w:pPr>
    </w:p>
    <w:p w14:paraId="11FEB72E" w14:textId="77777777" w:rsidR="00AD00F8" w:rsidRDefault="00AD00F8" w:rsidP="00AD00F8">
      <w:pPr>
        <w:ind w:left="-5" w:right="22"/>
        <w:rPr>
          <w:rFonts w:ascii="Montserrat" w:hAnsi="Montserrat"/>
          <w:sz w:val="18"/>
          <w:szCs w:val="18"/>
        </w:rPr>
      </w:pPr>
      <w:r w:rsidRPr="006B52F4">
        <w:rPr>
          <w:rFonts w:ascii="Montserrat" w:hAnsi="Montserrat"/>
          <w:sz w:val="18"/>
          <w:szCs w:val="18"/>
        </w:rPr>
        <w:t xml:space="preserve">EI suscrito </w:t>
      </w:r>
      <w:r w:rsidRPr="006B52F4">
        <w:rPr>
          <w:rFonts w:ascii="Montserrat" w:hAnsi="Montserrat"/>
          <w:b/>
          <w:sz w:val="18"/>
          <w:szCs w:val="18"/>
          <w:u w:val="single"/>
        </w:rPr>
        <w:t xml:space="preserve">[Nombre], </w:t>
      </w:r>
      <w:r w:rsidRPr="006B52F4">
        <w:rPr>
          <w:rFonts w:ascii="Montserrat" w:hAnsi="Montserrat"/>
          <w:sz w:val="18"/>
          <w:szCs w:val="18"/>
        </w:rPr>
        <w:t xml:space="preserve">con personalidad y patrimonio propio, actuando por su propio derecho se identifica con </w:t>
      </w:r>
      <w:r w:rsidRPr="000A34E6">
        <w:rPr>
          <w:rFonts w:ascii="Montserrat" w:hAnsi="Montserrat"/>
          <w:b/>
          <w:bCs/>
          <w:sz w:val="18"/>
          <w:szCs w:val="18"/>
          <w:u w:val="single"/>
        </w:rPr>
        <w:t>[precisar los datos de identificación oficial vigente del suscrito: cartilla, pasaporte, documento migratorio, credencial para votar, cédula profesional]</w:t>
      </w:r>
      <w:r w:rsidRPr="006B52F4">
        <w:rPr>
          <w:rFonts w:ascii="Montserrat" w:hAnsi="Montserrat"/>
          <w:b/>
          <w:bCs/>
          <w:sz w:val="18"/>
          <w:szCs w:val="18"/>
        </w:rPr>
        <w:t xml:space="preserve">, </w:t>
      </w:r>
      <w:r w:rsidRPr="006B52F4">
        <w:rPr>
          <w:rFonts w:ascii="Montserrat" w:hAnsi="Montserrat"/>
          <w:sz w:val="18"/>
          <w:szCs w:val="18"/>
        </w:rPr>
        <w:t>en esta solicitud de permiso de</w:t>
      </w:r>
      <w:r w:rsidRPr="006B52F4">
        <w:rPr>
          <w:rFonts w:ascii="Montserrat" w:hAnsi="Montserrat"/>
          <w:b/>
          <w:sz w:val="18"/>
          <w:szCs w:val="18"/>
        </w:rPr>
        <w:t xml:space="preserve"> </w:t>
      </w:r>
      <w:r w:rsidRPr="000A34E6">
        <w:rPr>
          <w:rFonts w:ascii="Montserrat" w:hAnsi="Montserrat"/>
          <w:b/>
          <w:sz w:val="18"/>
          <w:szCs w:val="18"/>
          <w:u w:val="single"/>
        </w:rPr>
        <w:t>[actividad regulada de producto(s) permisionado(s)]</w:t>
      </w:r>
      <w:r w:rsidRPr="006B52F4">
        <w:rPr>
          <w:rFonts w:ascii="Montserrat" w:hAnsi="Montserrat"/>
          <w:b/>
          <w:sz w:val="18"/>
          <w:szCs w:val="18"/>
        </w:rPr>
        <w:t xml:space="preserve"> </w:t>
      </w:r>
      <w:r w:rsidRPr="006B52F4">
        <w:rPr>
          <w:rFonts w:ascii="Montserrat" w:hAnsi="Montserrat"/>
          <w:sz w:val="18"/>
          <w:szCs w:val="18"/>
        </w:rPr>
        <w:t>BAJO PROTESTA DE DECIR VERDAD, declaro lo siguiente:</w:t>
      </w:r>
    </w:p>
    <w:p w14:paraId="7DBC59BF" w14:textId="77777777" w:rsidR="00DB5448" w:rsidRDefault="00DB5448" w:rsidP="00DB5448">
      <w:pPr>
        <w:pStyle w:val="Prrafodelista"/>
        <w:numPr>
          <w:ilvl w:val="0"/>
          <w:numId w:val="7"/>
        </w:numPr>
        <w:spacing w:after="2029"/>
        <w:ind w:right="22"/>
        <w:rPr>
          <w:rFonts w:ascii="Montserrat" w:hAnsi="Montserrat"/>
          <w:sz w:val="18"/>
        </w:rPr>
      </w:pPr>
      <w:r w:rsidRPr="00842928">
        <w:rPr>
          <w:rFonts w:ascii="Montserrat" w:hAnsi="Montserrat"/>
          <w:sz w:val="18"/>
        </w:rPr>
        <w:t xml:space="preserve">Que cumplo con los requisitos para ser Permisionario. </w:t>
      </w:r>
    </w:p>
    <w:p w14:paraId="5256AEEA" w14:textId="2D734167" w:rsidR="00DB5448" w:rsidRDefault="00561F50" w:rsidP="00DB5448">
      <w:pPr>
        <w:pStyle w:val="Prrafodelista"/>
        <w:numPr>
          <w:ilvl w:val="0"/>
          <w:numId w:val="7"/>
        </w:numPr>
        <w:spacing w:after="2029"/>
        <w:ind w:right="22"/>
        <w:rPr>
          <w:rFonts w:ascii="Montserrat" w:hAnsi="Montserrat"/>
          <w:sz w:val="18"/>
        </w:rPr>
      </w:pPr>
      <w:r>
        <w:rPr>
          <w:rFonts w:ascii="Montserrat" w:hAnsi="Montserrat"/>
          <w:sz w:val="18"/>
        </w:rPr>
        <w:t>Que c</w:t>
      </w:r>
      <w:r w:rsidR="00DB5448" w:rsidRPr="00842928">
        <w:rPr>
          <w:rFonts w:ascii="Montserrat" w:hAnsi="Montserrat"/>
          <w:sz w:val="18"/>
        </w:rPr>
        <w:t>onozco el marco jurídico aplicable al sector hidrocarburos.</w:t>
      </w:r>
    </w:p>
    <w:p w14:paraId="0A2452E7" w14:textId="4C1C05D5" w:rsidR="009D3817" w:rsidRPr="009D3817" w:rsidRDefault="009D3817" w:rsidP="009D3817">
      <w:pPr>
        <w:pStyle w:val="Prrafodelista"/>
        <w:numPr>
          <w:ilvl w:val="0"/>
          <w:numId w:val="7"/>
        </w:numPr>
        <w:rPr>
          <w:rFonts w:ascii="Montserrat" w:hAnsi="Montserrat"/>
          <w:sz w:val="18"/>
        </w:rPr>
      </w:pPr>
      <w:r>
        <w:rPr>
          <w:rFonts w:ascii="Montserrat" w:hAnsi="Montserrat"/>
          <w:sz w:val="18"/>
        </w:rPr>
        <w:t>Que conozco</w:t>
      </w:r>
      <w:r w:rsidRPr="009D3817">
        <w:rPr>
          <w:rFonts w:ascii="Montserrat" w:hAnsi="Montserrat"/>
          <w:sz w:val="18"/>
        </w:rPr>
        <w:t xml:space="preserve"> los criterios en materia de seguridad industrial y seguridad operativa de instalaciones y equipos para que las autoridades encargadas de otorgar los permisos a los que se refiere el capítulo I del Título Tercero de la LH, valoren el cumplimiento de la fracción I, del artículo 51, de dicha Ley, de conformidad con el formato incluido en el Anexo 2 del Acuerdo ASEA CRT-001/2015 del 17 de junio de 2015</w:t>
      </w:r>
      <w:r>
        <w:rPr>
          <w:rFonts w:ascii="Montserrat" w:hAnsi="Montserrat"/>
          <w:sz w:val="18"/>
        </w:rPr>
        <w:t>.</w:t>
      </w:r>
    </w:p>
    <w:p w14:paraId="0497BF69" w14:textId="560DEDDC" w:rsidR="00F268EB" w:rsidRDefault="00DB5448" w:rsidP="00F268EB">
      <w:pPr>
        <w:pStyle w:val="Prrafodelista"/>
        <w:numPr>
          <w:ilvl w:val="0"/>
          <w:numId w:val="7"/>
        </w:numPr>
        <w:spacing w:after="0"/>
        <w:ind w:right="23"/>
        <w:rPr>
          <w:rFonts w:ascii="Montserrat" w:hAnsi="Montserrat"/>
          <w:sz w:val="18"/>
        </w:rPr>
      </w:pPr>
      <w:r w:rsidRPr="00842928">
        <w:rPr>
          <w:rFonts w:ascii="Montserrat" w:hAnsi="Montserrat"/>
          <w:sz w:val="18"/>
        </w:rPr>
        <w:t xml:space="preserve">Que </w:t>
      </w:r>
      <w:r w:rsidRPr="008E49D5">
        <w:rPr>
          <w:rFonts w:ascii="Montserrat" w:hAnsi="Montserrat"/>
          <w:sz w:val="18"/>
        </w:rPr>
        <w:t>m</w:t>
      </w:r>
      <w:r w:rsidR="00673B16" w:rsidRPr="008E49D5">
        <w:rPr>
          <w:rFonts w:ascii="Montserrat" w:hAnsi="Montserrat"/>
          <w:sz w:val="18"/>
        </w:rPr>
        <w:t>e</w:t>
      </w:r>
      <w:r w:rsidRPr="00842928">
        <w:rPr>
          <w:rFonts w:ascii="Montserrat" w:hAnsi="Montserrat"/>
          <w:sz w:val="18"/>
        </w:rPr>
        <w:t xml:space="preserve"> compromet</w:t>
      </w:r>
      <w:r w:rsidR="00673B16">
        <w:rPr>
          <w:rFonts w:ascii="Montserrat" w:hAnsi="Montserrat"/>
          <w:sz w:val="18"/>
        </w:rPr>
        <w:t>o</w:t>
      </w:r>
      <w:r w:rsidRPr="00842928">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8E49D5">
        <w:rPr>
          <w:rFonts w:ascii="Montserrat" w:hAnsi="Montserrat"/>
          <w:b/>
          <w:sz w:val="18"/>
          <w:u w:val="single"/>
        </w:rPr>
        <w:t>[actividad regulada de producto(s) permisionado(s)]</w:t>
      </w:r>
      <w:r w:rsidRPr="00842928">
        <w:rPr>
          <w:rFonts w:ascii="Montserrat" w:hAnsi="Montserrat"/>
          <w:sz w:val="18"/>
        </w:rPr>
        <w:t>, que, en su caso, sea otorgado por la Comisión Reguladora de Energía.</w:t>
      </w:r>
    </w:p>
    <w:p w14:paraId="3BB909AD" w14:textId="37D889C0" w:rsidR="007209DF" w:rsidRPr="007209DF" w:rsidRDefault="008011AA" w:rsidP="007209DF">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007209DF" w:rsidRPr="007209DF">
        <w:rPr>
          <w:rFonts w:ascii="Montserrat" w:hAnsi="Montserrat"/>
          <w:sz w:val="18"/>
        </w:rPr>
        <w:t>de las penas en que incurren las personas que declaran con falsedad ante una autoridad distinta a la judicial, conforme al Código Penal Federal.</w:t>
      </w:r>
    </w:p>
    <w:p w14:paraId="44B4FCDA" w14:textId="7E0C72BD" w:rsidR="007209DF" w:rsidRPr="007209DF" w:rsidRDefault="00821B92" w:rsidP="007209DF">
      <w:pPr>
        <w:pStyle w:val="Prrafodelista"/>
        <w:numPr>
          <w:ilvl w:val="0"/>
          <w:numId w:val="7"/>
        </w:numPr>
        <w:spacing w:after="0"/>
        <w:ind w:right="23"/>
        <w:rPr>
          <w:rFonts w:ascii="Montserrat" w:hAnsi="Montserrat"/>
          <w:sz w:val="18"/>
        </w:rPr>
      </w:pPr>
      <w:r>
        <w:rPr>
          <w:rFonts w:ascii="Montserrat" w:hAnsi="Montserrat"/>
          <w:sz w:val="18"/>
        </w:rPr>
        <w:t>Que no he</w:t>
      </w:r>
      <w:r w:rsidR="007209DF" w:rsidRPr="007209DF">
        <w:rPr>
          <w:rFonts w:ascii="Montserrat" w:hAnsi="Montserrat"/>
          <w:sz w:val="18"/>
        </w:rPr>
        <w:t xml:space="preserve"> sido sancionado, con sentencia firme de autoridad competente, por delitos previstos en la Ley Federal para prevenir y sancionar los delitos cometidos en materia de hidrocarburos.</w:t>
      </w:r>
    </w:p>
    <w:p w14:paraId="6E550A37" w14:textId="69EBCCE6" w:rsidR="007209DF" w:rsidRPr="007209DF" w:rsidRDefault="00821B92" w:rsidP="007209DF">
      <w:pPr>
        <w:pStyle w:val="Prrafodelista"/>
        <w:numPr>
          <w:ilvl w:val="0"/>
          <w:numId w:val="7"/>
        </w:numPr>
        <w:spacing w:after="0"/>
        <w:ind w:right="23"/>
        <w:rPr>
          <w:rFonts w:ascii="Montserrat" w:hAnsi="Montserrat"/>
          <w:sz w:val="18"/>
        </w:rPr>
      </w:pPr>
      <w:r>
        <w:rPr>
          <w:rFonts w:ascii="Montserrat" w:hAnsi="Montserrat"/>
          <w:sz w:val="18"/>
        </w:rPr>
        <w:t xml:space="preserve">Que no cuento </w:t>
      </w:r>
      <w:r w:rsidR="007209DF" w:rsidRPr="007209DF">
        <w:rPr>
          <w:rFonts w:ascii="Montserrat" w:hAnsi="Montserrat"/>
          <w:sz w:val="18"/>
        </w:rPr>
        <w:t>con antecedentes de sanción administrativa por resolución firme de la Secretaría de la Función Pública.</w:t>
      </w:r>
    </w:p>
    <w:p w14:paraId="4F75C3B6" w14:textId="681EFB71" w:rsidR="007209DF" w:rsidRPr="007209DF" w:rsidRDefault="00821B92" w:rsidP="007209DF">
      <w:pPr>
        <w:pStyle w:val="Prrafodelista"/>
        <w:numPr>
          <w:ilvl w:val="0"/>
          <w:numId w:val="7"/>
        </w:numPr>
        <w:spacing w:after="0"/>
        <w:ind w:right="23"/>
        <w:rPr>
          <w:rFonts w:ascii="Montserrat" w:hAnsi="Montserrat"/>
          <w:sz w:val="18"/>
        </w:rPr>
      </w:pPr>
      <w:r>
        <w:rPr>
          <w:rFonts w:ascii="Montserrat" w:hAnsi="Montserrat"/>
          <w:sz w:val="18"/>
        </w:rPr>
        <w:t xml:space="preserve">Que no he </w:t>
      </w:r>
      <w:r w:rsidR="007209DF" w:rsidRPr="007209DF">
        <w:rPr>
          <w:rFonts w:ascii="Montserrat" w:hAnsi="Montserrat"/>
          <w:sz w:val="18"/>
        </w:rPr>
        <w:t xml:space="preserve">sido sancionado por la Procuraduría Federal del Consumidor por actividades vinculadas al sector energético. </w:t>
      </w:r>
    </w:p>
    <w:p w14:paraId="73E1EDF6" w14:textId="350F33CB" w:rsidR="007209DF" w:rsidRPr="007209DF" w:rsidRDefault="00BC4FB8" w:rsidP="007209DF">
      <w:pPr>
        <w:pStyle w:val="Prrafodelista"/>
        <w:numPr>
          <w:ilvl w:val="0"/>
          <w:numId w:val="7"/>
        </w:numPr>
        <w:spacing w:after="0"/>
        <w:ind w:right="23"/>
        <w:rPr>
          <w:rFonts w:ascii="Montserrat" w:hAnsi="Montserrat"/>
          <w:sz w:val="18"/>
        </w:rPr>
      </w:pPr>
      <w:r>
        <w:rPr>
          <w:rFonts w:ascii="Montserrat" w:hAnsi="Montserrat"/>
          <w:sz w:val="18"/>
        </w:rPr>
        <w:t>Que no me</w:t>
      </w:r>
      <w:r w:rsidR="007209DF" w:rsidRPr="007209DF">
        <w:rPr>
          <w:rFonts w:ascii="Montserrat" w:hAnsi="Montserrat"/>
          <w:sz w:val="18"/>
        </w:rPr>
        <w:t xml:space="preserve"> encuentr</w:t>
      </w:r>
      <w:r>
        <w:rPr>
          <w:rFonts w:ascii="Montserrat" w:hAnsi="Montserrat"/>
          <w:sz w:val="18"/>
        </w:rPr>
        <w:t>o</w:t>
      </w:r>
      <w:r w:rsidR="007209DF" w:rsidRPr="007209DF">
        <w:rPr>
          <w:rFonts w:ascii="Montserrat" w:hAnsi="Montserrat"/>
          <w:sz w:val="18"/>
        </w:rPr>
        <w:t xml:space="preserve"> con inhabilitación como proveedor por parte de la Secretaría de la Función Pública. </w:t>
      </w:r>
    </w:p>
    <w:p w14:paraId="3D72F632" w14:textId="67C44AFE" w:rsidR="007209DF" w:rsidRPr="007209DF" w:rsidRDefault="00BC4FB8" w:rsidP="007209DF">
      <w:pPr>
        <w:pStyle w:val="Prrafodelista"/>
        <w:numPr>
          <w:ilvl w:val="0"/>
          <w:numId w:val="7"/>
        </w:numPr>
        <w:spacing w:after="0"/>
        <w:ind w:right="23"/>
        <w:rPr>
          <w:rFonts w:ascii="Montserrat" w:hAnsi="Montserrat"/>
          <w:sz w:val="18"/>
        </w:rPr>
      </w:pPr>
      <w:r>
        <w:rPr>
          <w:rFonts w:ascii="Montserrat" w:hAnsi="Montserrat"/>
          <w:sz w:val="18"/>
        </w:rPr>
        <w:t>Que no soy</w:t>
      </w:r>
      <w:r w:rsidR="007209DF" w:rsidRPr="007209DF">
        <w:rPr>
          <w:rFonts w:ascii="Montserrat" w:hAnsi="Montserrat"/>
          <w:sz w:val="18"/>
        </w:rPr>
        <w:t xml:space="preserve"> reincidente por sanciones determinadas por la Comisión Reguladora de Energía respecto de las actividades vinculadas con la materia del permiso solicitado.</w:t>
      </w:r>
    </w:p>
    <w:p w14:paraId="7E5BB181" w14:textId="0596736C" w:rsidR="007209DF" w:rsidRPr="007209DF" w:rsidRDefault="00D53E44" w:rsidP="007209DF">
      <w:pPr>
        <w:pStyle w:val="Prrafodelista"/>
        <w:numPr>
          <w:ilvl w:val="0"/>
          <w:numId w:val="7"/>
        </w:numPr>
        <w:spacing w:after="0"/>
        <w:ind w:right="23"/>
        <w:rPr>
          <w:rFonts w:ascii="Montserrat" w:hAnsi="Montserrat"/>
          <w:sz w:val="18"/>
        </w:rPr>
      </w:pPr>
      <w:r>
        <w:rPr>
          <w:rFonts w:ascii="Montserrat" w:hAnsi="Montserrat"/>
          <w:sz w:val="18"/>
        </w:rPr>
        <w:t>Que no cuento</w:t>
      </w:r>
      <w:r w:rsidR="007209DF" w:rsidRPr="007209DF">
        <w:rPr>
          <w:rFonts w:ascii="Montserrat" w:hAnsi="Montserrat"/>
          <w:sz w:val="18"/>
        </w:rPr>
        <w:t xml:space="preserve"> con algún procedimiento ante la Unidad de Inteligencia Financiera de la Secretaría de Hacienda y Crédito Público, que limite o restrinja </w:t>
      </w:r>
      <w:r>
        <w:rPr>
          <w:rFonts w:ascii="Montserrat" w:hAnsi="Montserrat"/>
          <w:sz w:val="18"/>
        </w:rPr>
        <w:t>mi</w:t>
      </w:r>
      <w:r w:rsidR="007209DF" w:rsidRPr="007209DF">
        <w:rPr>
          <w:rFonts w:ascii="Montserrat" w:hAnsi="Montserrat"/>
          <w:sz w:val="18"/>
        </w:rPr>
        <w:t xml:space="preserve"> capacidad financiera.</w:t>
      </w:r>
    </w:p>
    <w:p w14:paraId="1EB59DCC" w14:textId="6EDC4BA9" w:rsidR="007209DF" w:rsidRPr="007209DF" w:rsidRDefault="00D53E44" w:rsidP="007209DF">
      <w:pPr>
        <w:pStyle w:val="Prrafodelista"/>
        <w:numPr>
          <w:ilvl w:val="0"/>
          <w:numId w:val="7"/>
        </w:numPr>
        <w:spacing w:after="0"/>
        <w:ind w:right="23"/>
        <w:rPr>
          <w:rFonts w:ascii="Montserrat" w:hAnsi="Montserrat"/>
          <w:sz w:val="18"/>
        </w:rPr>
      </w:pPr>
      <w:r>
        <w:rPr>
          <w:rFonts w:ascii="Montserrat" w:hAnsi="Montserrat"/>
          <w:sz w:val="18"/>
        </w:rPr>
        <w:t>Que no me</w:t>
      </w:r>
      <w:r w:rsidR="007209DF" w:rsidRPr="007209DF">
        <w:rPr>
          <w:rFonts w:ascii="Montserrat" w:hAnsi="Montserrat"/>
          <w:sz w:val="18"/>
        </w:rPr>
        <w:t xml:space="preserve"> encuentr</w:t>
      </w:r>
      <w:r>
        <w:rPr>
          <w:rFonts w:ascii="Montserrat" w:hAnsi="Montserrat"/>
          <w:sz w:val="18"/>
        </w:rPr>
        <w:t>o</w:t>
      </w:r>
      <w:r w:rsidR="007209DF" w:rsidRPr="007209DF">
        <w:rPr>
          <w:rFonts w:ascii="Montserrat" w:hAnsi="Montserrat"/>
          <w:sz w:val="18"/>
        </w:rPr>
        <w:t xml:space="preserve"> en el listado global publicado por el SAT definitivo del artículo 69 – B, párrafo cuarto del Código Fiscal de la Federación.</w:t>
      </w:r>
    </w:p>
    <w:p w14:paraId="38735F5F" w14:textId="21B76389" w:rsidR="007209DF" w:rsidRPr="007209DF" w:rsidRDefault="00CC1FB0" w:rsidP="007209DF">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007209DF"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3D1E8532" w14:textId="2564CA94" w:rsidR="007209DF" w:rsidRDefault="00CC1FB0" w:rsidP="007209DF">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 xml:space="preserve">que </w:t>
      </w:r>
      <w:r w:rsidR="007209DF" w:rsidRPr="007209DF">
        <w:rPr>
          <w:rFonts w:ascii="Montserrat" w:hAnsi="Montserrat"/>
          <w:sz w:val="18"/>
        </w:rPr>
        <w:t>de conformidad con lo previsto en la fracción VII, del artículo 54, de la LH, los permisos otorgados terminarán, entre otras causas, cuando exista resolución judicial o mandamiento firme de autoridad competente.</w:t>
      </w:r>
    </w:p>
    <w:p w14:paraId="26BC4E08" w14:textId="7DBA0F8A" w:rsidR="000D777F" w:rsidRDefault="000D777F" w:rsidP="000D777F">
      <w:pPr>
        <w:spacing w:after="0"/>
        <w:ind w:right="23"/>
        <w:rPr>
          <w:rFonts w:ascii="Montserrat" w:hAnsi="Montserrat"/>
          <w:sz w:val="18"/>
        </w:rPr>
      </w:pPr>
    </w:p>
    <w:p w14:paraId="65F3186B" w14:textId="651C6AD5" w:rsidR="000D777F" w:rsidRPr="008E49D5" w:rsidRDefault="000D777F" w:rsidP="008E49D5">
      <w:pPr>
        <w:spacing w:after="0"/>
        <w:ind w:right="23"/>
        <w:rPr>
          <w:rFonts w:ascii="Montserrat" w:hAnsi="Montserrat"/>
          <w:sz w:val="18"/>
        </w:rPr>
      </w:pPr>
      <w:r>
        <w:rPr>
          <w:rFonts w:ascii="Montserrat" w:hAnsi="Montserrat"/>
          <w:sz w:val="18"/>
        </w:rPr>
        <w:t xml:space="preserve">Asimismo, en caso de que se me otorgue el permiso, </w:t>
      </w:r>
      <w:r w:rsidRPr="006B52F4">
        <w:rPr>
          <w:rFonts w:ascii="Montserrat" w:hAnsi="Montserrat"/>
          <w:sz w:val="18"/>
          <w:szCs w:val="18"/>
        </w:rPr>
        <w:t>BAJO PROTESTA DE DECIR VERDAD, declaro lo siguiente:</w:t>
      </w:r>
    </w:p>
    <w:p w14:paraId="73A98EC8" w14:textId="7B229DB8" w:rsidR="00DD3FCE" w:rsidRDefault="00DD3FCE" w:rsidP="00DD3FCE">
      <w:pPr>
        <w:pStyle w:val="Prrafodelista"/>
        <w:numPr>
          <w:ilvl w:val="0"/>
          <w:numId w:val="11"/>
        </w:numPr>
        <w:spacing w:after="0"/>
        <w:ind w:right="23"/>
        <w:rPr>
          <w:rFonts w:ascii="Montserrat" w:hAnsi="Montserrat"/>
          <w:sz w:val="18"/>
        </w:rPr>
      </w:pPr>
      <w:r>
        <w:rPr>
          <w:rFonts w:ascii="Montserrat" w:hAnsi="Montserrat"/>
          <w:sz w:val="18"/>
        </w:rPr>
        <w:t>Me comprometo</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06BEE4E7" w14:textId="5E30DB55" w:rsidR="008011AA" w:rsidRDefault="00BB267B" w:rsidP="008E49D5">
      <w:pPr>
        <w:pStyle w:val="Prrafodelista"/>
        <w:numPr>
          <w:ilvl w:val="0"/>
          <w:numId w:val="11"/>
        </w:numPr>
        <w:spacing w:after="0"/>
        <w:ind w:right="23"/>
        <w:rPr>
          <w:rFonts w:ascii="Montserrat" w:hAnsi="Montserrat"/>
          <w:sz w:val="18"/>
        </w:rPr>
      </w:pPr>
      <w:r>
        <w:rPr>
          <w:rFonts w:ascii="Montserrat" w:hAnsi="Montserrat"/>
          <w:sz w:val="18"/>
        </w:rPr>
        <w:t>M</w:t>
      </w:r>
      <w:r w:rsidR="008011AA" w:rsidRPr="00F42A94">
        <w:rPr>
          <w:rFonts w:ascii="Montserrat" w:hAnsi="Montserrat"/>
          <w:sz w:val="18"/>
        </w:rPr>
        <w:t xml:space="preserve">e comprometo a cumplir con las obligaciones del Título de Permiso, las Disposiciones Administrativas de Carácter General, las Normas Oficiales Mexicanas, Normas Mexicanas, y/o demás normatividad que en su momento la autoridad competente emita en relación con la actividad de </w:t>
      </w:r>
      <w:r w:rsidR="008011AA">
        <w:rPr>
          <w:rFonts w:ascii="Montserrat" w:hAnsi="Montserrat"/>
          <w:sz w:val="18"/>
        </w:rPr>
        <w:t>Comercialización de Petrolíferos o Petroquímicos</w:t>
      </w:r>
      <w:r w:rsidR="008011AA" w:rsidRPr="00F42A94">
        <w:rPr>
          <w:rFonts w:ascii="Montserrat" w:hAnsi="Montserrat"/>
          <w:sz w:val="18"/>
        </w:rPr>
        <w:t>.</w:t>
      </w:r>
    </w:p>
    <w:p w14:paraId="6227D86D" w14:textId="3FF77389" w:rsidR="00DD4F3B" w:rsidRDefault="00DD4F3B" w:rsidP="00483D35">
      <w:pPr>
        <w:pStyle w:val="Prrafodelista"/>
        <w:numPr>
          <w:ilvl w:val="0"/>
          <w:numId w:val="11"/>
        </w:numPr>
        <w:rPr>
          <w:rFonts w:ascii="Montserrat" w:hAnsi="Montserrat"/>
          <w:sz w:val="18"/>
        </w:rPr>
      </w:pPr>
      <w:r>
        <w:rPr>
          <w:rFonts w:ascii="Montserrat" w:hAnsi="Montserrat"/>
          <w:sz w:val="18"/>
        </w:rPr>
        <w:t>Me</w:t>
      </w:r>
      <w:r w:rsidRPr="00DD4F3B">
        <w:rPr>
          <w:rFonts w:ascii="Montserrat" w:hAnsi="Montserrat"/>
          <w:sz w:val="18"/>
        </w:rPr>
        <w:t xml:space="preserve"> compromet</w:t>
      </w:r>
      <w:r>
        <w:rPr>
          <w:rFonts w:ascii="Montserrat" w:hAnsi="Montserrat"/>
          <w:sz w:val="18"/>
        </w:rPr>
        <w:t>o</w:t>
      </w:r>
      <w:r w:rsidRPr="00DD4F3B">
        <w:rPr>
          <w:rFonts w:ascii="Montserrat" w:hAnsi="Montserrat"/>
          <w:sz w:val="18"/>
        </w:rPr>
        <w:t xml:space="preserve"> a iniciar operaciones en un plazo máximo de </w:t>
      </w:r>
      <w:ins w:id="0" w:author="Monica Santillan Vera" w:date="2021-11-23T17:07:00Z">
        <w:r w:rsidR="00C21254">
          <w:rPr>
            <w:rFonts w:ascii="Montserrat" w:hAnsi="Montserrat"/>
            <w:sz w:val="18"/>
          </w:rPr>
          <w:t>dieciocho</w:t>
        </w:r>
      </w:ins>
      <w:del w:id="1" w:author="Monica Santillan Vera" w:date="2021-11-23T17:07:00Z">
        <w:r w:rsidRPr="00DD4F3B" w:rsidDel="00C21254">
          <w:rPr>
            <w:rFonts w:ascii="Montserrat" w:hAnsi="Montserrat"/>
            <w:sz w:val="18"/>
          </w:rPr>
          <w:delText>DOS</w:delText>
        </w:r>
      </w:del>
      <w:r w:rsidRPr="00DD4F3B">
        <w:rPr>
          <w:rFonts w:ascii="Montserrat" w:hAnsi="Montserrat"/>
          <w:sz w:val="18"/>
        </w:rPr>
        <w:t xml:space="preserve"> (</w:t>
      </w:r>
      <w:del w:id="2" w:author="Monica Santillan Vera" w:date="2021-11-23T17:07:00Z">
        <w:r w:rsidRPr="00DD4F3B" w:rsidDel="00C21254">
          <w:rPr>
            <w:rFonts w:ascii="Montserrat" w:hAnsi="Montserrat"/>
            <w:sz w:val="18"/>
          </w:rPr>
          <w:delText>2</w:delText>
        </w:r>
      </w:del>
      <w:ins w:id="3" w:author="Monica Santillan Vera" w:date="2021-11-23T17:07:00Z">
        <w:r w:rsidR="00C21254">
          <w:rPr>
            <w:rFonts w:ascii="Montserrat" w:hAnsi="Montserrat"/>
            <w:sz w:val="18"/>
          </w:rPr>
          <w:t>18</w:t>
        </w:r>
      </w:ins>
      <w:r w:rsidRPr="00DD4F3B">
        <w:rPr>
          <w:rFonts w:ascii="Montserrat" w:hAnsi="Montserrat"/>
          <w:sz w:val="18"/>
        </w:rPr>
        <w:t>) meses contados a partir de la fecha de otorgamiento del permiso y dar aviso a la Comisión Reguladora de Energía en un plazo m</w:t>
      </w:r>
      <w:r w:rsidR="005F6534">
        <w:rPr>
          <w:rFonts w:ascii="Montserrat" w:hAnsi="Montserrat"/>
          <w:sz w:val="18"/>
        </w:rPr>
        <w:t>ínimo</w:t>
      </w:r>
      <w:r w:rsidRPr="00DD4F3B">
        <w:rPr>
          <w:rFonts w:ascii="Montserrat" w:hAnsi="Montserrat"/>
          <w:sz w:val="18"/>
        </w:rPr>
        <w:t xml:space="preserve"> de 20 días hábiles previos.</w:t>
      </w:r>
    </w:p>
    <w:p w14:paraId="1DF6257A" w14:textId="54808980" w:rsidR="00483D35" w:rsidRPr="00483D35" w:rsidRDefault="00483D35" w:rsidP="00483D35">
      <w:pPr>
        <w:pStyle w:val="Prrafodelista"/>
        <w:numPr>
          <w:ilvl w:val="0"/>
          <w:numId w:val="11"/>
        </w:numPr>
        <w:rPr>
          <w:rFonts w:ascii="Montserrat" w:hAnsi="Montserrat"/>
          <w:sz w:val="18"/>
        </w:rPr>
      </w:pPr>
      <w:r>
        <w:rPr>
          <w:rFonts w:ascii="Montserrat" w:hAnsi="Montserrat"/>
          <w:sz w:val="18"/>
        </w:rPr>
        <w:t>Me</w:t>
      </w:r>
      <w:r w:rsidRPr="00483D35">
        <w:rPr>
          <w:rFonts w:ascii="Montserrat" w:hAnsi="Montserrat"/>
          <w:sz w:val="18"/>
        </w:rPr>
        <w:t xml:space="preserve"> compromet</w:t>
      </w:r>
      <w:r>
        <w:rPr>
          <w:rFonts w:ascii="Montserrat" w:hAnsi="Montserrat"/>
          <w:sz w:val="18"/>
        </w:rPr>
        <w:t>o</w:t>
      </w:r>
      <w:r w:rsidRPr="00483D35">
        <w:rPr>
          <w:rFonts w:ascii="Montserrat" w:hAnsi="Montserrat"/>
          <w:sz w:val="18"/>
        </w:rPr>
        <w:t xml:space="preserve"> a garantizar las condiciones del servicio para que la disponibilidad de los Productos sea la requerida y así proteger los intereses de los usuarios. Lo anterior, en los términos establecidos en la fracción III del artículo 84 de la LH.</w:t>
      </w:r>
    </w:p>
    <w:p w14:paraId="02B2A395" w14:textId="44B6378F" w:rsidR="00BB267B" w:rsidRPr="00BB267B" w:rsidRDefault="00BB267B" w:rsidP="00BB267B">
      <w:pPr>
        <w:pStyle w:val="Prrafodelista"/>
        <w:numPr>
          <w:ilvl w:val="0"/>
          <w:numId w:val="11"/>
        </w:numPr>
        <w:spacing w:after="0"/>
        <w:ind w:right="23"/>
        <w:rPr>
          <w:rFonts w:ascii="Montserrat" w:hAnsi="Montserrat"/>
          <w:sz w:val="18"/>
        </w:rPr>
      </w:pPr>
      <w:r w:rsidRPr="00BB267B">
        <w:rPr>
          <w:rFonts w:ascii="Montserrat" w:hAnsi="Montserrat"/>
          <w:sz w:val="18"/>
        </w:rPr>
        <w:t>Fomentar</w:t>
      </w:r>
      <w:r>
        <w:rPr>
          <w:rFonts w:ascii="Montserrat" w:hAnsi="Montserrat"/>
          <w:sz w:val="18"/>
        </w:rPr>
        <w:t>é</w:t>
      </w:r>
      <w:r w:rsidRPr="00BB267B">
        <w:rPr>
          <w:rFonts w:ascii="Montserrat" w:hAnsi="Montserrat"/>
          <w:sz w:val="18"/>
        </w:rPr>
        <w:t xml:space="preserve"> el desarrollo eficiente y promover</w:t>
      </w:r>
      <w:r w:rsidR="0017512A">
        <w:rPr>
          <w:rFonts w:ascii="Montserrat" w:hAnsi="Montserrat"/>
          <w:sz w:val="18"/>
        </w:rPr>
        <w:t>é</w:t>
      </w:r>
      <w:r w:rsidRPr="00BB267B">
        <w:rPr>
          <w:rFonts w:ascii="Montserrat" w:hAnsi="Montserrat"/>
          <w:sz w:val="18"/>
        </w:rPr>
        <w:t xml:space="preserve"> la competencia, protegiendo los intereses de los usuarios a través de precios competitivos</w:t>
      </w:r>
      <w:r w:rsidR="009B280F">
        <w:rPr>
          <w:rFonts w:ascii="Montserrat" w:hAnsi="Montserrat"/>
          <w:sz w:val="18"/>
        </w:rPr>
        <w:t>;</w:t>
      </w:r>
      <w:r w:rsidRPr="00BB267B">
        <w:rPr>
          <w:rFonts w:ascii="Montserrat" w:hAnsi="Montserrat"/>
          <w:sz w:val="18"/>
        </w:rPr>
        <w:t xml:space="preserve"> </w:t>
      </w:r>
      <w:r w:rsidR="00A925B3">
        <w:rPr>
          <w:rFonts w:ascii="Montserrat" w:hAnsi="Montserrat"/>
          <w:sz w:val="18"/>
        </w:rPr>
        <w:t xml:space="preserve">asimismo, </w:t>
      </w:r>
      <w:r w:rsidRPr="00BB267B">
        <w:rPr>
          <w:rFonts w:ascii="Montserrat" w:hAnsi="Montserrat"/>
          <w:sz w:val="18"/>
        </w:rPr>
        <w:t>propiciar</w:t>
      </w:r>
      <w:r w:rsidR="009B280F">
        <w:rPr>
          <w:rFonts w:ascii="Montserrat" w:hAnsi="Montserrat"/>
          <w:sz w:val="18"/>
        </w:rPr>
        <w:t>é</w:t>
      </w:r>
      <w:r w:rsidRPr="00BB267B">
        <w:rPr>
          <w:rFonts w:ascii="Montserrat" w:hAnsi="Montserrat"/>
          <w:sz w:val="18"/>
        </w:rPr>
        <w:t xml:space="preserve"> una adecuada cobertura para abastecer de manera continua los Productos</w:t>
      </w:r>
      <w:r w:rsidR="00A925B3">
        <w:rPr>
          <w:rFonts w:ascii="Montserrat" w:hAnsi="Montserrat"/>
          <w:sz w:val="18"/>
        </w:rPr>
        <w:t xml:space="preserve"> y</w:t>
      </w:r>
      <w:r w:rsidRPr="00BB267B">
        <w:rPr>
          <w:rFonts w:ascii="Montserrat" w:hAnsi="Montserrat"/>
          <w:sz w:val="18"/>
        </w:rPr>
        <w:t xml:space="preserve"> atender</w:t>
      </w:r>
      <w:r w:rsidR="00A925B3">
        <w:rPr>
          <w:rFonts w:ascii="Montserrat" w:hAnsi="Montserrat"/>
          <w:sz w:val="18"/>
        </w:rPr>
        <w:t>é</w:t>
      </w:r>
      <w:r w:rsidRPr="00BB267B">
        <w:rPr>
          <w:rFonts w:ascii="Montserrat" w:hAnsi="Montserrat"/>
          <w:sz w:val="18"/>
        </w:rPr>
        <w:t xml:space="preserve"> la confiabilidad, estabilidad y seguridad en el suministro y la prestación de los servicios. </w:t>
      </w:r>
    </w:p>
    <w:p w14:paraId="1A3A3EC2" w14:textId="0D767A11" w:rsidR="00BB267B" w:rsidRPr="00BB267B" w:rsidRDefault="00BB267B" w:rsidP="00BB267B">
      <w:pPr>
        <w:pStyle w:val="Prrafodelista"/>
        <w:numPr>
          <w:ilvl w:val="0"/>
          <w:numId w:val="11"/>
        </w:numPr>
        <w:spacing w:after="0"/>
        <w:ind w:right="23"/>
        <w:rPr>
          <w:rFonts w:ascii="Montserrat" w:hAnsi="Montserrat"/>
          <w:sz w:val="18"/>
        </w:rPr>
      </w:pPr>
      <w:r w:rsidRPr="00BB267B">
        <w:rPr>
          <w:rFonts w:ascii="Montserrat" w:hAnsi="Montserrat"/>
          <w:sz w:val="18"/>
        </w:rPr>
        <w:t>Presentar</w:t>
      </w:r>
      <w:r w:rsidR="000F00BD">
        <w:rPr>
          <w:rFonts w:ascii="Montserrat" w:hAnsi="Montserrat"/>
          <w:sz w:val="18"/>
        </w:rPr>
        <w:t>é</w:t>
      </w:r>
      <w:r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278AF88E" w14:textId="77777777" w:rsidR="000F00BD" w:rsidRDefault="00BB267B" w:rsidP="000F00BD">
      <w:pPr>
        <w:pStyle w:val="Prrafodelista"/>
        <w:numPr>
          <w:ilvl w:val="1"/>
          <w:numId w:val="11"/>
        </w:numPr>
        <w:spacing w:after="0"/>
        <w:ind w:right="23"/>
        <w:rPr>
          <w:rFonts w:ascii="Montserrat" w:hAnsi="Montserrat"/>
          <w:sz w:val="18"/>
        </w:rPr>
      </w:pPr>
      <w:r w:rsidRPr="000F00BD">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06FA0E5C" w14:textId="0B967ECB" w:rsidR="00BB267B" w:rsidRPr="000F00BD" w:rsidRDefault="00BB267B" w:rsidP="008E49D5">
      <w:pPr>
        <w:pStyle w:val="Prrafodelista"/>
        <w:numPr>
          <w:ilvl w:val="1"/>
          <w:numId w:val="11"/>
        </w:numPr>
        <w:spacing w:after="0"/>
        <w:ind w:right="23"/>
        <w:rPr>
          <w:rFonts w:ascii="Montserrat" w:hAnsi="Montserrat"/>
          <w:sz w:val="18"/>
        </w:rPr>
      </w:pPr>
      <w:r w:rsidRPr="000F00BD">
        <w:rPr>
          <w:rFonts w:ascii="Montserrat" w:hAnsi="Montserrat"/>
          <w:sz w:val="18"/>
        </w:rPr>
        <w:t>Mecanismos de control de información operativa, contable y de terceros;</w:t>
      </w:r>
    </w:p>
    <w:p w14:paraId="4205A555" w14:textId="77777777" w:rsidR="00BB267B" w:rsidRPr="00BB267B" w:rsidRDefault="00BB267B" w:rsidP="008E49D5">
      <w:pPr>
        <w:pStyle w:val="Prrafodelista"/>
        <w:numPr>
          <w:ilvl w:val="1"/>
          <w:numId w:val="11"/>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6DA47369" w14:textId="77777777" w:rsidR="00BB267B" w:rsidRPr="00BB267B" w:rsidRDefault="00BB267B" w:rsidP="008E49D5">
      <w:pPr>
        <w:pStyle w:val="Prrafodelista"/>
        <w:numPr>
          <w:ilvl w:val="1"/>
          <w:numId w:val="11"/>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58EC7290" w14:textId="77777777" w:rsidR="00BB267B" w:rsidRPr="00BB267B" w:rsidRDefault="00BB267B" w:rsidP="008E49D5">
      <w:pPr>
        <w:pStyle w:val="Prrafodelista"/>
        <w:numPr>
          <w:ilvl w:val="1"/>
          <w:numId w:val="11"/>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01F3DC0D" w14:textId="77777777" w:rsidR="00BB267B" w:rsidRPr="00BB267B" w:rsidRDefault="00BB267B" w:rsidP="008E49D5">
      <w:pPr>
        <w:pStyle w:val="Prrafodelista"/>
        <w:numPr>
          <w:ilvl w:val="1"/>
          <w:numId w:val="11"/>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498BB377" w14:textId="32D40A28" w:rsidR="007209DF" w:rsidRPr="000F00BD" w:rsidRDefault="00BB267B" w:rsidP="008E49D5">
      <w:pPr>
        <w:pStyle w:val="Prrafodelista"/>
        <w:numPr>
          <w:ilvl w:val="1"/>
          <w:numId w:val="11"/>
        </w:numPr>
        <w:spacing w:after="0"/>
        <w:ind w:right="23"/>
        <w:rPr>
          <w:rFonts w:ascii="Montserrat" w:hAnsi="Montserrat"/>
          <w:sz w:val="18"/>
        </w:rPr>
      </w:pPr>
      <w:r w:rsidRPr="000F00BD">
        <w:rPr>
          <w:rFonts w:ascii="Montserrat" w:hAnsi="Montserrat"/>
          <w:sz w:val="18"/>
        </w:rPr>
        <w:t>Programas de capacitación respecto de las medidas de integridad al personal a todos los niveles de la estructura.</w:t>
      </w:r>
    </w:p>
    <w:p w14:paraId="141C849C" w14:textId="77777777" w:rsidR="00AD00F8" w:rsidRDefault="00AD00F8" w:rsidP="00AD00F8">
      <w:pPr>
        <w:spacing w:after="0"/>
        <w:ind w:left="11" w:right="23" w:hanging="11"/>
        <w:rPr>
          <w:rFonts w:ascii="Montserrat" w:hAnsi="Montserrat"/>
          <w:sz w:val="18"/>
        </w:rPr>
      </w:pPr>
    </w:p>
    <w:p w14:paraId="251801DB" w14:textId="0039C355" w:rsidR="00AD00F8" w:rsidRDefault="00AD00F8" w:rsidP="00AD00F8">
      <w:pPr>
        <w:spacing w:after="0"/>
        <w:ind w:left="11" w:right="23" w:hanging="11"/>
        <w:rPr>
          <w:rFonts w:ascii="Montserrat" w:hAnsi="Montserrat"/>
          <w:sz w:val="18"/>
        </w:rPr>
      </w:pPr>
    </w:p>
    <w:p w14:paraId="43074D46" w14:textId="77777777" w:rsidR="00EB760C" w:rsidRDefault="00EB760C" w:rsidP="00AD00F8">
      <w:pPr>
        <w:spacing w:after="0"/>
        <w:ind w:left="11" w:right="23" w:hanging="11"/>
        <w:rPr>
          <w:rFonts w:ascii="Montserrat" w:hAnsi="Montserrat"/>
          <w:sz w:val="18"/>
        </w:rPr>
      </w:pPr>
    </w:p>
    <w:p w14:paraId="28D49DB1" w14:textId="2CA3EB92" w:rsidR="00E61B93" w:rsidRDefault="00E61B93" w:rsidP="00AD00F8">
      <w:pPr>
        <w:spacing w:after="0"/>
        <w:ind w:left="11" w:right="23" w:hanging="11"/>
        <w:rPr>
          <w:rFonts w:ascii="Montserrat" w:hAnsi="Montserrat"/>
          <w:sz w:val="18"/>
        </w:rPr>
      </w:pPr>
    </w:p>
    <w:p w14:paraId="27911875" w14:textId="046400DF" w:rsidR="004C3772" w:rsidRDefault="004C3772" w:rsidP="00AD00F8">
      <w:pPr>
        <w:spacing w:after="0"/>
        <w:ind w:left="11" w:right="23" w:hanging="11"/>
        <w:rPr>
          <w:rFonts w:ascii="Montserrat" w:hAnsi="Montserrat"/>
          <w:sz w:val="18"/>
        </w:rPr>
      </w:pPr>
    </w:p>
    <w:p w14:paraId="0B821F9D" w14:textId="1A039125" w:rsidR="004C3772" w:rsidRDefault="004C3772" w:rsidP="00AD00F8">
      <w:pPr>
        <w:spacing w:after="0"/>
        <w:ind w:left="11" w:right="23" w:hanging="11"/>
        <w:rPr>
          <w:rFonts w:ascii="Montserrat" w:hAnsi="Montserrat"/>
          <w:sz w:val="18"/>
        </w:rPr>
      </w:pPr>
    </w:p>
    <w:p w14:paraId="15E3FA62" w14:textId="77777777" w:rsidR="004C3772" w:rsidRDefault="004C3772" w:rsidP="00AD00F8">
      <w:pPr>
        <w:spacing w:after="0"/>
        <w:ind w:left="11" w:right="23" w:hanging="11"/>
        <w:rPr>
          <w:rFonts w:ascii="Montserrat" w:hAnsi="Montserrat"/>
          <w:sz w:val="18"/>
        </w:rPr>
      </w:pPr>
    </w:p>
    <w:p w14:paraId="763F8C60" w14:textId="77777777" w:rsidR="00E61B93" w:rsidRDefault="00E61B93" w:rsidP="00AD00F8">
      <w:pPr>
        <w:spacing w:after="0"/>
        <w:ind w:left="11" w:right="23" w:hanging="11"/>
        <w:rPr>
          <w:rFonts w:ascii="Montserrat" w:hAnsi="Montserrat"/>
          <w:sz w:val="18"/>
        </w:rPr>
      </w:pPr>
    </w:p>
    <w:p w14:paraId="250BF658" w14:textId="77777777" w:rsidR="00AD00F8" w:rsidRDefault="00AD00F8" w:rsidP="00AD00F8">
      <w:pPr>
        <w:spacing w:after="0"/>
        <w:ind w:left="11" w:right="23" w:hanging="11"/>
        <w:jc w:val="center"/>
        <w:rPr>
          <w:rFonts w:ascii="Montserrat" w:hAnsi="Montserrat"/>
          <w:b/>
          <w:sz w:val="18"/>
        </w:rPr>
      </w:pPr>
      <w:r w:rsidRPr="00CC4321">
        <w:rPr>
          <w:rFonts w:ascii="Montserrat" w:hAnsi="Montserrat"/>
          <w:b/>
          <w:sz w:val="18"/>
        </w:rPr>
        <w:t>[Nombre y firma autógrafa de</w:t>
      </w:r>
      <w:r>
        <w:rPr>
          <w:rFonts w:ascii="Montserrat" w:hAnsi="Montserrat"/>
          <w:b/>
          <w:sz w:val="18"/>
        </w:rPr>
        <w:t xml:space="preserve"> la Persona física</w:t>
      </w:r>
      <w:r w:rsidRPr="00CC4321">
        <w:rPr>
          <w:rFonts w:ascii="Montserrat" w:hAnsi="Montserrat"/>
          <w:b/>
          <w:sz w:val="18"/>
        </w:rPr>
        <w:t>]</w:t>
      </w:r>
    </w:p>
    <w:p w14:paraId="56F641E5" w14:textId="77777777" w:rsidR="00AD00F8" w:rsidRPr="00842928" w:rsidRDefault="00AD00F8" w:rsidP="00AD00F8">
      <w:pPr>
        <w:spacing w:after="0"/>
        <w:ind w:left="11" w:right="23" w:hanging="11"/>
        <w:rPr>
          <w:rFonts w:ascii="Montserrat" w:hAnsi="Montserrat"/>
          <w:sz w:val="18"/>
        </w:rPr>
      </w:pPr>
    </w:p>
    <w:p w14:paraId="39CF13E5" w14:textId="199A7604" w:rsidR="00EB760C" w:rsidRDefault="00EB760C" w:rsidP="00AD00F8">
      <w:pPr>
        <w:spacing w:after="0"/>
        <w:ind w:left="0" w:right="22" w:firstLine="0"/>
        <w:rPr>
          <w:rFonts w:ascii="Montserrat" w:hAnsi="Montserrat"/>
          <w:b/>
          <w:bCs/>
          <w:sz w:val="18"/>
          <w:szCs w:val="18"/>
        </w:rPr>
      </w:pPr>
    </w:p>
    <w:p w14:paraId="55AE46CD" w14:textId="19DF0E07" w:rsidR="00F575D1" w:rsidRDefault="00F575D1" w:rsidP="00AD00F8">
      <w:pPr>
        <w:spacing w:after="0"/>
        <w:ind w:left="0" w:right="22" w:firstLine="0"/>
        <w:rPr>
          <w:rFonts w:ascii="Montserrat" w:hAnsi="Montserrat"/>
          <w:b/>
          <w:bCs/>
          <w:sz w:val="18"/>
          <w:szCs w:val="18"/>
        </w:rPr>
      </w:pPr>
    </w:p>
    <w:p w14:paraId="1D29D712" w14:textId="279C23D5" w:rsidR="00F575D1" w:rsidRDefault="00F575D1" w:rsidP="00AD00F8">
      <w:pPr>
        <w:spacing w:after="0"/>
        <w:ind w:left="0" w:right="22" w:firstLine="0"/>
        <w:rPr>
          <w:rFonts w:ascii="Montserrat" w:hAnsi="Montserrat"/>
          <w:b/>
          <w:bCs/>
          <w:sz w:val="18"/>
          <w:szCs w:val="18"/>
        </w:rPr>
      </w:pPr>
    </w:p>
    <w:p w14:paraId="2C175AA7" w14:textId="77777777" w:rsidR="007109B5" w:rsidRDefault="007109B5" w:rsidP="00AD00F8">
      <w:pPr>
        <w:spacing w:after="0"/>
        <w:ind w:left="0" w:right="22" w:firstLine="0"/>
        <w:rPr>
          <w:rFonts w:ascii="Montserrat" w:hAnsi="Montserrat"/>
          <w:b/>
          <w:bCs/>
          <w:sz w:val="18"/>
          <w:szCs w:val="18"/>
        </w:rPr>
      </w:pPr>
    </w:p>
    <w:p w14:paraId="69896412" w14:textId="77777777" w:rsidR="00EB760C" w:rsidRDefault="00EB760C" w:rsidP="00AD00F8">
      <w:pPr>
        <w:spacing w:after="0"/>
        <w:ind w:left="0" w:right="22" w:firstLine="0"/>
        <w:rPr>
          <w:rFonts w:ascii="Montserrat" w:hAnsi="Montserrat"/>
          <w:b/>
          <w:bCs/>
          <w:sz w:val="18"/>
          <w:szCs w:val="18"/>
        </w:rPr>
      </w:pPr>
    </w:p>
    <w:p w14:paraId="79C28D4D" w14:textId="583AF9AE" w:rsidR="00AD00F8" w:rsidRPr="006B52F4" w:rsidRDefault="00AD00F8" w:rsidP="00AD00F8">
      <w:pPr>
        <w:spacing w:after="0"/>
        <w:ind w:left="0" w:right="22" w:firstLine="0"/>
        <w:rPr>
          <w:rFonts w:ascii="Montserrat" w:hAnsi="Montserrat"/>
          <w:b/>
          <w:bCs/>
          <w:sz w:val="18"/>
          <w:szCs w:val="18"/>
        </w:rPr>
      </w:pPr>
      <w:r w:rsidRPr="006B52F4">
        <w:rPr>
          <w:rFonts w:ascii="Montserrat" w:hAnsi="Montserrat"/>
          <w:b/>
          <w:bCs/>
          <w:sz w:val="18"/>
          <w:szCs w:val="18"/>
        </w:rPr>
        <w:t>[PARA EL CASO DE PERSONAS MORALES]</w:t>
      </w:r>
    </w:p>
    <w:p w14:paraId="06F1800F" w14:textId="77777777" w:rsidR="00AD00F8" w:rsidRPr="006B52F4" w:rsidRDefault="00AD00F8" w:rsidP="00AD00F8">
      <w:pPr>
        <w:spacing w:after="0"/>
        <w:ind w:left="0" w:right="22" w:firstLine="0"/>
        <w:rPr>
          <w:rFonts w:ascii="Montserrat" w:hAnsi="Montserrat"/>
          <w:b/>
          <w:bCs/>
          <w:sz w:val="18"/>
          <w:szCs w:val="18"/>
        </w:rPr>
      </w:pPr>
    </w:p>
    <w:p w14:paraId="79CA83EE" w14:textId="77777777" w:rsidR="00AD00F8" w:rsidRPr="00CC4321" w:rsidRDefault="00AD00F8" w:rsidP="00AD00F8">
      <w:pPr>
        <w:ind w:left="-5" w:right="22"/>
        <w:rPr>
          <w:rFonts w:ascii="Montserrat" w:hAnsi="Montserrat"/>
          <w:sz w:val="18"/>
        </w:rPr>
      </w:pPr>
      <w:r w:rsidRPr="006B52F4">
        <w:rPr>
          <w:rFonts w:ascii="Montserrat" w:hAnsi="Montserrat"/>
          <w:sz w:val="18"/>
          <w:szCs w:val="18"/>
        </w:rPr>
        <w:t xml:space="preserve">EI suscrito </w:t>
      </w:r>
      <w:r w:rsidRPr="004E5A71">
        <w:rPr>
          <w:rFonts w:ascii="Montserrat" w:hAnsi="Montserrat"/>
          <w:b/>
          <w:sz w:val="18"/>
          <w:u w:val="single"/>
        </w:rPr>
        <w:t>[Nombre del Representante Legal]</w:t>
      </w:r>
      <w:r w:rsidRPr="004E5A71">
        <w:rPr>
          <w:rFonts w:ascii="Montserrat" w:hAnsi="Montserrat"/>
          <w:b/>
          <w:sz w:val="18"/>
        </w:rPr>
        <w:t xml:space="preserve">, </w:t>
      </w:r>
      <w:r w:rsidRPr="004E5A71">
        <w:rPr>
          <w:rFonts w:ascii="Montserrat" w:hAnsi="Montserrat"/>
          <w:sz w:val="18"/>
        </w:rPr>
        <w:t>representante legal de la empresa</w:t>
      </w:r>
      <w:r w:rsidRPr="004E5A71">
        <w:rPr>
          <w:rFonts w:ascii="Montserrat" w:hAnsi="Montserrat"/>
          <w:sz w:val="18"/>
          <w:szCs w:val="18"/>
        </w:rPr>
        <w:t xml:space="preserve"> </w:t>
      </w:r>
      <w:r w:rsidRPr="004E5A71">
        <w:rPr>
          <w:rFonts w:ascii="Montserrat" w:hAnsi="Montserrat"/>
          <w:b/>
          <w:sz w:val="18"/>
          <w:szCs w:val="18"/>
          <w:u w:val="single"/>
        </w:rPr>
        <w:t>[razón social]</w:t>
      </w:r>
      <w:r w:rsidRPr="004E5A71">
        <w:rPr>
          <w:rFonts w:ascii="Montserrat" w:hAnsi="Montserrat"/>
          <w:b/>
          <w:sz w:val="18"/>
          <w:szCs w:val="18"/>
        </w:rPr>
        <w:t>,</w:t>
      </w:r>
      <w:r w:rsidRPr="004E5A71">
        <w:rPr>
          <w:rFonts w:ascii="Montserrat" w:hAnsi="Montserrat"/>
          <w:sz w:val="18"/>
          <w:szCs w:val="18"/>
        </w:rPr>
        <w:t xml:space="preserve"> </w:t>
      </w:r>
      <w:r w:rsidRPr="004E5A71">
        <w:rPr>
          <w:rFonts w:ascii="Montserrat" w:hAnsi="Montserrat"/>
          <w:sz w:val="18"/>
        </w:rPr>
        <w:t>con personalidad y facultades legales debidamente acreditadas mediante la escritura pública No.</w:t>
      </w:r>
      <w:r w:rsidRPr="004E5A71">
        <w:rPr>
          <w:rFonts w:ascii="Montserrat" w:hAnsi="Montserrat"/>
          <w:b/>
          <w:sz w:val="18"/>
        </w:rPr>
        <w:t xml:space="preserve"> </w:t>
      </w:r>
      <w:r w:rsidRPr="004E5A71">
        <w:rPr>
          <w:rFonts w:ascii="Montserrat" w:hAnsi="Montserrat"/>
          <w:b/>
          <w:sz w:val="18"/>
          <w:u w:val="single"/>
        </w:rPr>
        <w:t>[No. escritura pública]</w:t>
      </w:r>
      <w:r w:rsidRPr="004E5A71">
        <w:rPr>
          <w:rFonts w:ascii="Montserrat" w:hAnsi="Montserrat"/>
          <w:b/>
          <w:sz w:val="18"/>
        </w:rPr>
        <w:t xml:space="preserve"> </w:t>
      </w:r>
      <w:r w:rsidRPr="004E5A71">
        <w:rPr>
          <w:rFonts w:ascii="Montserrat" w:hAnsi="Montserrat"/>
          <w:sz w:val="18"/>
        </w:rPr>
        <w:t>de fecha</w:t>
      </w:r>
      <w:r w:rsidRPr="004E5A71">
        <w:rPr>
          <w:rFonts w:ascii="Montserrat" w:hAnsi="Montserrat"/>
          <w:b/>
          <w:sz w:val="18"/>
        </w:rPr>
        <w:t xml:space="preserve"> </w:t>
      </w:r>
      <w:r w:rsidRPr="004E5A71">
        <w:rPr>
          <w:rFonts w:ascii="Montserrat" w:hAnsi="Montserrat"/>
          <w:b/>
          <w:sz w:val="18"/>
          <w:u w:val="single"/>
        </w:rPr>
        <w:t>[día/mes/año]</w:t>
      </w:r>
      <w:r w:rsidRPr="004E5A71">
        <w:rPr>
          <w:rFonts w:ascii="Montserrat" w:hAnsi="Montserrat"/>
          <w:b/>
          <w:sz w:val="18"/>
        </w:rPr>
        <w:t xml:space="preserve"> </w:t>
      </w:r>
      <w:r w:rsidRPr="004E5A71">
        <w:rPr>
          <w:rFonts w:ascii="Montserrat" w:hAnsi="Montserrat"/>
          <w:sz w:val="18"/>
        </w:rPr>
        <w:t xml:space="preserve">otorgada ante la fe del Notario Público Lic. </w:t>
      </w:r>
      <w:r w:rsidRPr="004E5A71">
        <w:rPr>
          <w:rFonts w:ascii="Montserrat" w:hAnsi="Montserrat"/>
          <w:b/>
          <w:sz w:val="18"/>
          <w:u w:val="single"/>
        </w:rPr>
        <w:t>[nombre del notario público]</w:t>
      </w:r>
      <w:r w:rsidRPr="004E5A71">
        <w:rPr>
          <w:rFonts w:ascii="Montserrat" w:hAnsi="Montserrat"/>
          <w:b/>
          <w:sz w:val="18"/>
        </w:rPr>
        <w:t xml:space="preserve"> </w:t>
      </w:r>
      <w:r w:rsidRPr="004E5A71">
        <w:rPr>
          <w:rFonts w:ascii="Montserrat" w:hAnsi="Montserrat"/>
          <w:sz w:val="18"/>
        </w:rPr>
        <w:t>de la Ciudad</w:t>
      </w:r>
      <w:r w:rsidRPr="004E5A71">
        <w:rPr>
          <w:rFonts w:ascii="Montserrat" w:hAnsi="Montserrat"/>
          <w:b/>
          <w:sz w:val="18"/>
        </w:rPr>
        <w:t xml:space="preserve"> </w:t>
      </w:r>
      <w:r w:rsidRPr="004E5A71">
        <w:rPr>
          <w:rFonts w:ascii="Montserrat" w:hAnsi="Montserrat"/>
          <w:b/>
          <w:sz w:val="18"/>
          <w:u w:val="single"/>
        </w:rPr>
        <w:t>[Ciudad donde se expide el instrumento notarial]</w:t>
      </w:r>
      <w:r w:rsidRPr="004E5A71">
        <w:rPr>
          <w:rFonts w:ascii="Montserrat" w:hAnsi="Montserrat"/>
          <w:b/>
          <w:sz w:val="18"/>
        </w:rPr>
        <w:t xml:space="preserve"> </w:t>
      </w:r>
      <w:r w:rsidRPr="004E5A71">
        <w:rPr>
          <w:rFonts w:ascii="Montserrat" w:hAnsi="Montserrat"/>
          <w:sz w:val="18"/>
        </w:rPr>
        <w:t xml:space="preserve">de la entidad federativa </w:t>
      </w:r>
      <w:r w:rsidRPr="004E5A71">
        <w:rPr>
          <w:rFonts w:ascii="Montserrat" w:hAnsi="Montserrat"/>
          <w:b/>
          <w:sz w:val="18"/>
          <w:u w:val="single"/>
        </w:rPr>
        <w:t>[Entidad donde se expide el instrumento notarial]</w:t>
      </w:r>
      <w:r w:rsidRPr="004E5A71">
        <w:rPr>
          <w:rFonts w:ascii="Montserrat" w:hAnsi="Montserrat"/>
          <w:b/>
          <w:sz w:val="18"/>
          <w:szCs w:val="18"/>
        </w:rPr>
        <w:t xml:space="preserve"> </w:t>
      </w:r>
      <w:r w:rsidRPr="0064706A">
        <w:rPr>
          <w:rFonts w:ascii="Montserrat" w:hAnsi="Montserrat"/>
          <w:sz w:val="18"/>
        </w:rPr>
        <w:t>de la República Mexicana</w:t>
      </w:r>
      <w:r>
        <w:rPr>
          <w:rFonts w:ascii="Montserrat" w:hAnsi="Montserrat"/>
          <w:sz w:val="18"/>
        </w:rPr>
        <w:t>,</w:t>
      </w:r>
      <w:r w:rsidRPr="0064706A">
        <w:rPr>
          <w:rFonts w:ascii="Montserrat" w:hAnsi="Montserrat"/>
          <w:sz w:val="18"/>
        </w:rPr>
        <w:t xml:space="preserve"> </w:t>
      </w:r>
      <w:r w:rsidRPr="006B52F4">
        <w:rPr>
          <w:rFonts w:ascii="Montserrat" w:hAnsi="Montserrat"/>
          <w:sz w:val="18"/>
          <w:szCs w:val="18"/>
        </w:rPr>
        <w:t>en esta solicitud de permiso de</w:t>
      </w:r>
      <w:r w:rsidRPr="006B52F4">
        <w:rPr>
          <w:rFonts w:ascii="Montserrat" w:hAnsi="Montserrat"/>
          <w:b/>
          <w:sz w:val="18"/>
          <w:szCs w:val="18"/>
        </w:rPr>
        <w:t xml:space="preserve"> </w:t>
      </w:r>
      <w:r w:rsidRPr="000A34E6">
        <w:rPr>
          <w:rFonts w:ascii="Montserrat" w:hAnsi="Montserrat"/>
          <w:b/>
          <w:sz w:val="18"/>
          <w:szCs w:val="18"/>
          <w:u w:val="single"/>
        </w:rPr>
        <w:t>[actividad regulada de producto(s) permisionado(s)]</w:t>
      </w:r>
      <w:r w:rsidRPr="006B52F4">
        <w:rPr>
          <w:rFonts w:ascii="Montserrat" w:hAnsi="Montserrat"/>
          <w:b/>
          <w:sz w:val="18"/>
          <w:szCs w:val="18"/>
        </w:rPr>
        <w:t xml:space="preserve"> </w:t>
      </w:r>
      <w:r w:rsidRPr="006B52F4">
        <w:rPr>
          <w:rFonts w:ascii="Montserrat" w:hAnsi="Montserrat"/>
          <w:sz w:val="18"/>
          <w:szCs w:val="18"/>
        </w:rPr>
        <w:t>BAJO PROTESTA DE DECIR VERDAD, declaro lo siguiente:</w:t>
      </w:r>
    </w:p>
    <w:p w14:paraId="24E4DF44" w14:textId="034F562A" w:rsidR="00105B70" w:rsidRDefault="00105B70" w:rsidP="008E49D5">
      <w:pPr>
        <w:pStyle w:val="Prrafodelista"/>
        <w:numPr>
          <w:ilvl w:val="0"/>
          <w:numId w:val="12"/>
        </w:numPr>
        <w:spacing w:after="2029"/>
        <w:ind w:right="22"/>
        <w:rPr>
          <w:rFonts w:ascii="Montserrat" w:hAnsi="Montserrat"/>
          <w:sz w:val="18"/>
        </w:rPr>
      </w:pPr>
      <w:r w:rsidRPr="00842928">
        <w:rPr>
          <w:rFonts w:ascii="Montserrat" w:hAnsi="Montserrat"/>
          <w:sz w:val="18"/>
        </w:rPr>
        <w:t xml:space="preserve">Que </w:t>
      </w:r>
      <w:r w:rsidR="00B73DD1">
        <w:rPr>
          <w:rFonts w:ascii="Montserrat" w:hAnsi="Montserrat"/>
          <w:sz w:val="18"/>
        </w:rPr>
        <w:t xml:space="preserve">mi representada </w:t>
      </w:r>
      <w:r w:rsidRPr="00842928">
        <w:rPr>
          <w:rFonts w:ascii="Montserrat" w:hAnsi="Montserrat"/>
          <w:sz w:val="18"/>
        </w:rPr>
        <w:t>cumpl</w:t>
      </w:r>
      <w:r w:rsidR="00B73DD1">
        <w:rPr>
          <w:rFonts w:ascii="Montserrat" w:hAnsi="Montserrat"/>
          <w:sz w:val="18"/>
        </w:rPr>
        <w:t>e</w:t>
      </w:r>
      <w:r w:rsidRPr="00842928">
        <w:rPr>
          <w:rFonts w:ascii="Montserrat" w:hAnsi="Montserrat"/>
          <w:sz w:val="18"/>
        </w:rPr>
        <w:t xml:space="preserve"> con los requisitos para ser Permisionario. </w:t>
      </w:r>
    </w:p>
    <w:p w14:paraId="7B55FC28" w14:textId="3E622AF3" w:rsidR="00105B70" w:rsidRDefault="00105B70" w:rsidP="008E49D5">
      <w:pPr>
        <w:pStyle w:val="Prrafodelista"/>
        <w:numPr>
          <w:ilvl w:val="0"/>
          <w:numId w:val="12"/>
        </w:numPr>
        <w:spacing w:after="2029"/>
        <w:ind w:right="22"/>
        <w:rPr>
          <w:rFonts w:ascii="Montserrat" w:hAnsi="Montserrat"/>
          <w:sz w:val="18"/>
        </w:rPr>
      </w:pPr>
      <w:r>
        <w:rPr>
          <w:rFonts w:ascii="Montserrat" w:hAnsi="Montserrat"/>
          <w:sz w:val="18"/>
        </w:rPr>
        <w:t xml:space="preserve">Que </w:t>
      </w:r>
      <w:r w:rsidR="00B73DD1">
        <w:rPr>
          <w:rFonts w:ascii="Montserrat" w:hAnsi="Montserrat"/>
          <w:sz w:val="18"/>
        </w:rPr>
        <w:t xml:space="preserve">mi representada </w:t>
      </w:r>
      <w:r>
        <w:rPr>
          <w:rFonts w:ascii="Montserrat" w:hAnsi="Montserrat"/>
          <w:sz w:val="18"/>
        </w:rPr>
        <w:t>c</w:t>
      </w:r>
      <w:r w:rsidRPr="00842928">
        <w:rPr>
          <w:rFonts w:ascii="Montserrat" w:hAnsi="Montserrat"/>
          <w:sz w:val="18"/>
        </w:rPr>
        <w:t>ono</w:t>
      </w:r>
      <w:r w:rsidR="00B73DD1">
        <w:rPr>
          <w:rFonts w:ascii="Montserrat" w:hAnsi="Montserrat"/>
          <w:sz w:val="18"/>
        </w:rPr>
        <w:t>ce</w:t>
      </w:r>
      <w:r w:rsidRPr="00842928">
        <w:rPr>
          <w:rFonts w:ascii="Montserrat" w:hAnsi="Montserrat"/>
          <w:sz w:val="18"/>
        </w:rPr>
        <w:t xml:space="preserve"> el marco jurídico aplicable al sector hidrocarburos.</w:t>
      </w:r>
    </w:p>
    <w:p w14:paraId="7276C88B" w14:textId="3C60B5E9" w:rsidR="0063438C" w:rsidRPr="009D3817" w:rsidRDefault="0063438C" w:rsidP="0063438C">
      <w:pPr>
        <w:pStyle w:val="Prrafodelista"/>
        <w:numPr>
          <w:ilvl w:val="0"/>
          <w:numId w:val="12"/>
        </w:numPr>
        <w:rPr>
          <w:rFonts w:ascii="Montserrat" w:hAnsi="Montserrat"/>
          <w:sz w:val="18"/>
        </w:rPr>
      </w:pPr>
      <w:r>
        <w:rPr>
          <w:rFonts w:ascii="Montserrat" w:hAnsi="Montserrat"/>
          <w:sz w:val="18"/>
        </w:rPr>
        <w:t>Que mi representada c</w:t>
      </w:r>
      <w:r w:rsidRPr="00842928">
        <w:rPr>
          <w:rFonts w:ascii="Montserrat" w:hAnsi="Montserrat"/>
          <w:sz w:val="18"/>
        </w:rPr>
        <w:t>ono</w:t>
      </w:r>
      <w:r>
        <w:rPr>
          <w:rFonts w:ascii="Montserrat" w:hAnsi="Montserrat"/>
          <w:sz w:val="18"/>
        </w:rPr>
        <w:t>ce</w:t>
      </w:r>
      <w:r w:rsidRPr="00842928">
        <w:rPr>
          <w:rFonts w:ascii="Montserrat" w:hAnsi="Montserrat"/>
          <w:sz w:val="18"/>
        </w:rPr>
        <w:t xml:space="preserve"> </w:t>
      </w:r>
      <w:r w:rsidRPr="009D3817">
        <w:rPr>
          <w:rFonts w:ascii="Montserrat" w:hAnsi="Montserrat"/>
          <w:sz w:val="18"/>
        </w:rPr>
        <w:t>los criterios en materia de seguridad industrial y seguridad operativa de instalaciones y equipos para que las autoridades encargadas de otorgar los permisos a los que se refiere el capítulo I del Título Tercero de la LH, valoren el cumplimiento de la fracción I, del artículo 51, de dicha Ley, de conformidad con el formato incluido en el Anexo 2 del Acuerdo ASEA CRT-001/2015 del 17 de junio de 2015</w:t>
      </w:r>
      <w:r>
        <w:rPr>
          <w:rFonts w:ascii="Montserrat" w:hAnsi="Montserrat"/>
          <w:sz w:val="18"/>
        </w:rPr>
        <w:t>.</w:t>
      </w:r>
    </w:p>
    <w:p w14:paraId="1649D788" w14:textId="11C11886" w:rsidR="00105B70" w:rsidRDefault="00105B70" w:rsidP="008E49D5">
      <w:pPr>
        <w:pStyle w:val="Prrafodelista"/>
        <w:numPr>
          <w:ilvl w:val="0"/>
          <w:numId w:val="12"/>
        </w:numPr>
        <w:spacing w:after="0"/>
        <w:ind w:right="23"/>
        <w:rPr>
          <w:rFonts w:ascii="Montserrat" w:hAnsi="Montserrat"/>
          <w:sz w:val="18"/>
        </w:rPr>
      </w:pPr>
      <w:r w:rsidRPr="00842928">
        <w:rPr>
          <w:rFonts w:ascii="Montserrat" w:hAnsi="Montserrat"/>
          <w:sz w:val="18"/>
        </w:rPr>
        <w:t xml:space="preserve">Que </w:t>
      </w:r>
      <w:r w:rsidR="00B73DD1">
        <w:rPr>
          <w:rFonts w:ascii="Montserrat" w:hAnsi="Montserrat"/>
          <w:sz w:val="18"/>
        </w:rPr>
        <w:t>mi representada s</w:t>
      </w:r>
      <w:r w:rsidRPr="000A34E6">
        <w:rPr>
          <w:rFonts w:ascii="Montserrat" w:hAnsi="Montserrat"/>
          <w:sz w:val="18"/>
        </w:rPr>
        <w:t>e</w:t>
      </w:r>
      <w:r w:rsidRPr="00842928">
        <w:rPr>
          <w:rFonts w:ascii="Montserrat" w:hAnsi="Montserrat"/>
          <w:sz w:val="18"/>
        </w:rPr>
        <w:t xml:space="preserve"> compromet</w:t>
      </w:r>
      <w:r w:rsidR="00B73DD1">
        <w:rPr>
          <w:rFonts w:ascii="Montserrat" w:hAnsi="Montserrat"/>
          <w:sz w:val="18"/>
        </w:rPr>
        <w:t>e</w:t>
      </w:r>
      <w:r w:rsidRPr="00842928">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0A34E6">
        <w:rPr>
          <w:rFonts w:ascii="Montserrat" w:hAnsi="Montserrat"/>
          <w:b/>
          <w:sz w:val="18"/>
          <w:u w:val="single"/>
        </w:rPr>
        <w:t>[actividad regulada de producto(s) permisionado(s)]</w:t>
      </w:r>
      <w:r w:rsidRPr="00842928">
        <w:rPr>
          <w:rFonts w:ascii="Montserrat" w:hAnsi="Montserrat"/>
          <w:sz w:val="18"/>
        </w:rPr>
        <w:t>, que, en su caso, sea otorgado por la Comisión Reguladora de Energía.</w:t>
      </w:r>
    </w:p>
    <w:p w14:paraId="29DE2804" w14:textId="12C365D5"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5E33A9">
        <w:rPr>
          <w:rFonts w:ascii="Montserrat" w:hAnsi="Montserrat"/>
          <w:sz w:val="18"/>
        </w:rPr>
        <w:t xml:space="preserve">mi representada </w:t>
      </w:r>
      <w:r>
        <w:rPr>
          <w:rFonts w:ascii="Montserrat" w:hAnsi="Montserrat"/>
          <w:sz w:val="18"/>
        </w:rPr>
        <w:t>cono</w:t>
      </w:r>
      <w:r w:rsidR="005E33A9">
        <w:rPr>
          <w:rFonts w:ascii="Montserrat" w:hAnsi="Montserrat"/>
          <w:sz w:val="18"/>
        </w:rPr>
        <w:t>ce</w:t>
      </w:r>
      <w:r>
        <w:rPr>
          <w:rFonts w:ascii="Montserrat" w:hAnsi="Montserrat"/>
          <w:sz w:val="18"/>
        </w:rPr>
        <w:t xml:space="preserve"> </w:t>
      </w:r>
      <w:r w:rsidRPr="007209DF">
        <w:rPr>
          <w:rFonts w:ascii="Montserrat" w:hAnsi="Montserrat"/>
          <w:sz w:val="18"/>
        </w:rPr>
        <w:t>de las penas en que incurren las personas que declaran con falsedad ante una autoridad distinta a la judicial, conforme al Código Penal Federal.</w:t>
      </w:r>
    </w:p>
    <w:p w14:paraId="4AB1F05A" w14:textId="03C35591"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no h</w:t>
      </w:r>
      <w:r w:rsidR="0045702C">
        <w:rPr>
          <w:rFonts w:ascii="Montserrat" w:hAnsi="Montserrat"/>
          <w:sz w:val="18"/>
        </w:rPr>
        <w:t>a</w:t>
      </w:r>
      <w:r w:rsidRPr="007209DF">
        <w:rPr>
          <w:rFonts w:ascii="Montserrat" w:hAnsi="Montserrat"/>
          <w:sz w:val="18"/>
        </w:rPr>
        <w:t xml:space="preserve"> sido sancionad</w:t>
      </w:r>
      <w:r w:rsidR="0045702C">
        <w:rPr>
          <w:rFonts w:ascii="Montserrat" w:hAnsi="Montserrat"/>
          <w:sz w:val="18"/>
        </w:rPr>
        <w:t>a</w:t>
      </w:r>
      <w:r w:rsidRPr="007209DF">
        <w:rPr>
          <w:rFonts w:ascii="Montserrat" w:hAnsi="Montserrat"/>
          <w:sz w:val="18"/>
        </w:rPr>
        <w:t>, con sentencia firme de autoridad competente, por delitos previstos en la Ley Federal para prevenir y sancionar los delitos cometidos en materia de hidrocarburos.</w:t>
      </w:r>
    </w:p>
    <w:p w14:paraId="275E90CD" w14:textId="65298780"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no cuent</w:t>
      </w:r>
      <w:r w:rsidR="0045702C">
        <w:rPr>
          <w:rFonts w:ascii="Montserrat" w:hAnsi="Montserrat"/>
          <w:sz w:val="18"/>
        </w:rPr>
        <w:t>a</w:t>
      </w:r>
      <w:r>
        <w:rPr>
          <w:rFonts w:ascii="Montserrat" w:hAnsi="Montserrat"/>
          <w:sz w:val="18"/>
        </w:rPr>
        <w:t xml:space="preserve"> </w:t>
      </w:r>
      <w:r w:rsidRPr="007209DF">
        <w:rPr>
          <w:rFonts w:ascii="Montserrat" w:hAnsi="Montserrat"/>
          <w:sz w:val="18"/>
        </w:rPr>
        <w:t>con antecedentes de sanción administrativa por resolución firme de la Secretaría de la Función Pública.</w:t>
      </w:r>
    </w:p>
    <w:p w14:paraId="71E5D5B9" w14:textId="4C502FEA"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no h</w:t>
      </w:r>
      <w:r w:rsidR="0045702C">
        <w:rPr>
          <w:rFonts w:ascii="Montserrat" w:hAnsi="Montserrat"/>
          <w:sz w:val="18"/>
        </w:rPr>
        <w:t>a</w:t>
      </w:r>
      <w:r>
        <w:rPr>
          <w:rFonts w:ascii="Montserrat" w:hAnsi="Montserrat"/>
          <w:sz w:val="18"/>
        </w:rPr>
        <w:t xml:space="preserve"> </w:t>
      </w:r>
      <w:r w:rsidRPr="007209DF">
        <w:rPr>
          <w:rFonts w:ascii="Montserrat" w:hAnsi="Montserrat"/>
          <w:sz w:val="18"/>
        </w:rPr>
        <w:t xml:space="preserve">sido sancionado por la Procuraduría Federal del Consumidor por actividades vinculadas al sector energético. </w:t>
      </w:r>
    </w:p>
    <w:p w14:paraId="1944FE77" w14:textId="77317645"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 xml:space="preserve">no </w:t>
      </w:r>
      <w:r w:rsidR="0045702C">
        <w:rPr>
          <w:rFonts w:ascii="Montserrat" w:hAnsi="Montserrat"/>
          <w:sz w:val="18"/>
        </w:rPr>
        <w:t>se</w:t>
      </w:r>
      <w:r w:rsidRPr="007209DF">
        <w:rPr>
          <w:rFonts w:ascii="Montserrat" w:hAnsi="Montserrat"/>
          <w:sz w:val="18"/>
        </w:rPr>
        <w:t xml:space="preserve"> encuentr</w:t>
      </w:r>
      <w:r w:rsidR="0045702C">
        <w:rPr>
          <w:rFonts w:ascii="Montserrat" w:hAnsi="Montserrat"/>
          <w:sz w:val="18"/>
        </w:rPr>
        <w:t>a</w:t>
      </w:r>
      <w:r w:rsidRPr="007209DF">
        <w:rPr>
          <w:rFonts w:ascii="Montserrat" w:hAnsi="Montserrat"/>
          <w:sz w:val="18"/>
        </w:rPr>
        <w:t xml:space="preserve"> con inhabilitación como proveedor por parte de la Secretaría de la Función Pública. </w:t>
      </w:r>
    </w:p>
    <w:p w14:paraId="06E2D035" w14:textId="43F89E9A"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5702C">
        <w:rPr>
          <w:rFonts w:ascii="Montserrat" w:hAnsi="Montserrat"/>
          <w:sz w:val="18"/>
        </w:rPr>
        <w:t xml:space="preserve">mi representada </w:t>
      </w:r>
      <w:r>
        <w:rPr>
          <w:rFonts w:ascii="Montserrat" w:hAnsi="Montserrat"/>
          <w:sz w:val="18"/>
        </w:rPr>
        <w:t xml:space="preserve">no </w:t>
      </w:r>
      <w:r w:rsidR="0045702C">
        <w:rPr>
          <w:rFonts w:ascii="Montserrat" w:hAnsi="Montserrat"/>
          <w:sz w:val="18"/>
        </w:rPr>
        <w:t>es</w:t>
      </w:r>
      <w:r w:rsidRPr="007209DF">
        <w:rPr>
          <w:rFonts w:ascii="Montserrat" w:hAnsi="Montserrat"/>
          <w:sz w:val="18"/>
        </w:rPr>
        <w:t xml:space="preserve"> reincidente por sanciones determinadas por la Comisión Reguladora de Energía respecto de las actividades vinculadas con la materia del permiso solicitado.</w:t>
      </w:r>
    </w:p>
    <w:p w14:paraId="465A44D7" w14:textId="22D76DB3"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B26FF">
        <w:rPr>
          <w:rFonts w:ascii="Montserrat" w:hAnsi="Montserrat"/>
          <w:sz w:val="18"/>
        </w:rPr>
        <w:t xml:space="preserve">mi representada </w:t>
      </w:r>
      <w:r>
        <w:rPr>
          <w:rFonts w:ascii="Montserrat" w:hAnsi="Montserrat"/>
          <w:sz w:val="18"/>
        </w:rPr>
        <w:t>no cuent</w:t>
      </w:r>
      <w:r w:rsidR="004B26FF">
        <w:rPr>
          <w:rFonts w:ascii="Montserrat" w:hAnsi="Montserrat"/>
          <w:sz w:val="18"/>
        </w:rPr>
        <w:t>a</w:t>
      </w:r>
      <w:r w:rsidRPr="007209DF">
        <w:rPr>
          <w:rFonts w:ascii="Montserrat" w:hAnsi="Montserrat"/>
          <w:sz w:val="18"/>
        </w:rPr>
        <w:t xml:space="preserve"> con algún procedimiento ante la Unidad de Inteligencia Financiera de la Secretaría de Hacienda y Crédito Público, que limite o restrinja </w:t>
      </w:r>
      <w:r w:rsidR="004B26FF">
        <w:rPr>
          <w:rFonts w:ascii="Montserrat" w:hAnsi="Montserrat"/>
          <w:sz w:val="18"/>
        </w:rPr>
        <w:t>su</w:t>
      </w:r>
      <w:r w:rsidRPr="007209DF">
        <w:rPr>
          <w:rFonts w:ascii="Montserrat" w:hAnsi="Montserrat"/>
          <w:sz w:val="18"/>
        </w:rPr>
        <w:t xml:space="preserve"> capacidad financiera.</w:t>
      </w:r>
    </w:p>
    <w:p w14:paraId="100FBFCE" w14:textId="337531DE"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B26FF">
        <w:rPr>
          <w:rFonts w:ascii="Montserrat" w:hAnsi="Montserrat"/>
          <w:sz w:val="18"/>
        </w:rPr>
        <w:t xml:space="preserve">mi representada </w:t>
      </w:r>
      <w:r>
        <w:rPr>
          <w:rFonts w:ascii="Montserrat" w:hAnsi="Montserrat"/>
          <w:sz w:val="18"/>
        </w:rPr>
        <w:t xml:space="preserve">no </w:t>
      </w:r>
      <w:r w:rsidR="004B26FF">
        <w:rPr>
          <w:rFonts w:ascii="Montserrat" w:hAnsi="Montserrat"/>
          <w:sz w:val="18"/>
        </w:rPr>
        <w:t>s</w:t>
      </w:r>
      <w:r>
        <w:rPr>
          <w:rFonts w:ascii="Montserrat" w:hAnsi="Montserrat"/>
          <w:sz w:val="18"/>
        </w:rPr>
        <w:t>e</w:t>
      </w:r>
      <w:r w:rsidRPr="007209DF">
        <w:rPr>
          <w:rFonts w:ascii="Montserrat" w:hAnsi="Montserrat"/>
          <w:sz w:val="18"/>
        </w:rPr>
        <w:t xml:space="preserve"> encuentr</w:t>
      </w:r>
      <w:r w:rsidR="004B26FF">
        <w:rPr>
          <w:rFonts w:ascii="Montserrat" w:hAnsi="Montserrat"/>
          <w:sz w:val="18"/>
        </w:rPr>
        <w:t>a</w:t>
      </w:r>
      <w:r w:rsidRPr="007209DF">
        <w:rPr>
          <w:rFonts w:ascii="Montserrat" w:hAnsi="Montserrat"/>
          <w:sz w:val="18"/>
        </w:rPr>
        <w:t xml:space="preserve"> en el listado global publicado por el SAT definitivo del artículo 69 – B, párrafo cuarto del Código Fiscal de la Federación.</w:t>
      </w:r>
    </w:p>
    <w:p w14:paraId="473DF131" w14:textId="7B448F46" w:rsidR="00105B70" w:rsidRPr="007209DF" w:rsidRDefault="00105B70" w:rsidP="008E49D5">
      <w:pPr>
        <w:pStyle w:val="Prrafodelista"/>
        <w:numPr>
          <w:ilvl w:val="0"/>
          <w:numId w:val="12"/>
        </w:numPr>
        <w:spacing w:after="0"/>
        <w:ind w:right="23"/>
        <w:rPr>
          <w:rFonts w:ascii="Montserrat" w:hAnsi="Montserrat"/>
          <w:sz w:val="18"/>
        </w:rPr>
      </w:pPr>
      <w:r>
        <w:rPr>
          <w:rFonts w:ascii="Montserrat" w:hAnsi="Montserrat"/>
          <w:sz w:val="18"/>
        </w:rPr>
        <w:t xml:space="preserve">Que </w:t>
      </w:r>
      <w:r w:rsidR="004B26FF">
        <w:rPr>
          <w:rFonts w:ascii="Montserrat" w:hAnsi="Montserrat"/>
          <w:sz w:val="18"/>
        </w:rPr>
        <w:t xml:space="preserve">mi representada </w:t>
      </w:r>
      <w:r>
        <w:rPr>
          <w:rFonts w:ascii="Montserrat" w:hAnsi="Montserrat"/>
          <w:sz w:val="18"/>
        </w:rPr>
        <w:t>cono</w:t>
      </w:r>
      <w:r w:rsidR="004B26FF">
        <w:rPr>
          <w:rFonts w:ascii="Montserrat" w:hAnsi="Montserrat"/>
          <w:sz w:val="18"/>
        </w:rPr>
        <w:t>ce</w:t>
      </w:r>
      <w:r>
        <w:rPr>
          <w:rFonts w:ascii="Montserrat" w:hAnsi="Montserrat"/>
          <w:sz w:val="18"/>
        </w:rPr>
        <w:t xml:space="preserve"> </w:t>
      </w:r>
      <w:r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2E5AB6D9" w14:textId="0C33472D" w:rsidR="00105B70" w:rsidRDefault="00105B70" w:rsidP="008E49D5">
      <w:pPr>
        <w:pStyle w:val="Prrafodelista"/>
        <w:numPr>
          <w:ilvl w:val="0"/>
          <w:numId w:val="12"/>
        </w:numPr>
        <w:spacing w:after="0"/>
        <w:ind w:right="23"/>
        <w:rPr>
          <w:rFonts w:ascii="Montserrat" w:hAnsi="Montserrat"/>
          <w:sz w:val="18"/>
        </w:rPr>
      </w:pPr>
      <w:r>
        <w:rPr>
          <w:rFonts w:ascii="Montserrat" w:hAnsi="Montserrat"/>
          <w:sz w:val="18"/>
        </w:rPr>
        <w:lastRenderedPageBreak/>
        <w:t xml:space="preserve">Que </w:t>
      </w:r>
      <w:r w:rsidR="00F521E5">
        <w:rPr>
          <w:rFonts w:ascii="Montserrat" w:hAnsi="Montserrat"/>
          <w:sz w:val="18"/>
        </w:rPr>
        <w:t xml:space="preserve">mi representada </w:t>
      </w:r>
      <w:r>
        <w:rPr>
          <w:rFonts w:ascii="Montserrat" w:hAnsi="Montserrat"/>
          <w:sz w:val="18"/>
        </w:rPr>
        <w:t>cono</w:t>
      </w:r>
      <w:r w:rsidR="00F521E5">
        <w:rPr>
          <w:rFonts w:ascii="Montserrat" w:hAnsi="Montserrat"/>
          <w:sz w:val="18"/>
        </w:rPr>
        <w:t>ce</w:t>
      </w:r>
      <w:r>
        <w:rPr>
          <w:rFonts w:ascii="Montserrat" w:hAnsi="Montserrat"/>
          <w:sz w:val="18"/>
        </w:rPr>
        <w:t xml:space="preserve"> </w:t>
      </w:r>
      <w:r w:rsidRPr="007209DF">
        <w:rPr>
          <w:rFonts w:ascii="Montserrat" w:hAnsi="Montserrat"/>
          <w:sz w:val="18"/>
        </w:rPr>
        <w:t>que de conformidad con lo previsto en la fracción VII, del artículo 54, de la LH, los permisos otorgados terminarán, entre otras causas, cuando exista resolución judicial o mandamiento firme de autoridad competente.</w:t>
      </w:r>
    </w:p>
    <w:p w14:paraId="692578B3" w14:textId="77777777" w:rsidR="00105B70" w:rsidRDefault="00105B70" w:rsidP="00105B70">
      <w:pPr>
        <w:spacing w:after="0"/>
        <w:ind w:right="23"/>
        <w:rPr>
          <w:rFonts w:ascii="Montserrat" w:hAnsi="Montserrat"/>
          <w:sz w:val="18"/>
        </w:rPr>
      </w:pPr>
    </w:p>
    <w:p w14:paraId="5D944B02" w14:textId="043611F4" w:rsidR="00105B70" w:rsidRPr="000A34E6" w:rsidRDefault="00105B70" w:rsidP="00105B70">
      <w:pPr>
        <w:spacing w:after="0"/>
        <w:ind w:right="23"/>
        <w:rPr>
          <w:rFonts w:ascii="Montserrat" w:hAnsi="Montserrat"/>
          <w:sz w:val="18"/>
        </w:rPr>
      </w:pPr>
      <w:r>
        <w:rPr>
          <w:rFonts w:ascii="Montserrat" w:hAnsi="Montserrat"/>
          <w:sz w:val="18"/>
        </w:rPr>
        <w:t xml:space="preserve">Asimismo, en caso de que </w:t>
      </w:r>
      <w:r w:rsidR="00F521E5">
        <w:rPr>
          <w:rFonts w:ascii="Montserrat" w:hAnsi="Montserrat"/>
          <w:sz w:val="18"/>
        </w:rPr>
        <w:t xml:space="preserve">a mi representada </w:t>
      </w:r>
      <w:r>
        <w:rPr>
          <w:rFonts w:ascii="Montserrat" w:hAnsi="Montserrat"/>
          <w:sz w:val="18"/>
        </w:rPr>
        <w:t xml:space="preserve">se </w:t>
      </w:r>
      <w:r w:rsidR="00F521E5">
        <w:rPr>
          <w:rFonts w:ascii="Montserrat" w:hAnsi="Montserrat"/>
          <w:sz w:val="18"/>
        </w:rPr>
        <w:t>le</w:t>
      </w:r>
      <w:r>
        <w:rPr>
          <w:rFonts w:ascii="Montserrat" w:hAnsi="Montserrat"/>
          <w:sz w:val="18"/>
        </w:rPr>
        <w:t xml:space="preserve"> otorgue el permiso, </w:t>
      </w:r>
      <w:r w:rsidRPr="006B52F4">
        <w:rPr>
          <w:rFonts w:ascii="Montserrat" w:hAnsi="Montserrat"/>
          <w:sz w:val="18"/>
          <w:szCs w:val="18"/>
        </w:rPr>
        <w:t>BAJO PROTESTA DE DECIR VERDAD, declaro lo siguiente:</w:t>
      </w:r>
    </w:p>
    <w:p w14:paraId="17B0F6CA" w14:textId="37B72FF8" w:rsidR="00656FF9" w:rsidRDefault="00656FF9" w:rsidP="008E49D5">
      <w:pPr>
        <w:pStyle w:val="Prrafodelista"/>
        <w:numPr>
          <w:ilvl w:val="0"/>
          <w:numId w:val="13"/>
        </w:numPr>
        <w:spacing w:after="0"/>
        <w:ind w:right="23"/>
        <w:rPr>
          <w:rFonts w:ascii="Montserrat" w:hAnsi="Montserrat"/>
          <w:sz w:val="18"/>
        </w:rPr>
      </w:pPr>
      <w:r>
        <w:rPr>
          <w:rFonts w:ascii="Montserrat" w:hAnsi="Montserrat"/>
          <w:sz w:val="18"/>
        </w:rPr>
        <w:t>Mi representada se compromete</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1D0E7FB8" w14:textId="40ED5F6C" w:rsidR="00105B70" w:rsidRDefault="00657645" w:rsidP="008E49D5">
      <w:pPr>
        <w:pStyle w:val="Prrafodelista"/>
        <w:numPr>
          <w:ilvl w:val="0"/>
          <w:numId w:val="13"/>
        </w:numPr>
        <w:spacing w:after="0"/>
        <w:ind w:right="23"/>
        <w:rPr>
          <w:rFonts w:ascii="Montserrat" w:hAnsi="Montserrat"/>
          <w:sz w:val="18"/>
        </w:rPr>
      </w:pPr>
      <w:r>
        <w:rPr>
          <w:rFonts w:ascii="Montserrat" w:hAnsi="Montserrat"/>
          <w:sz w:val="18"/>
        </w:rPr>
        <w:t>Mi representada s</w:t>
      </w:r>
      <w:r w:rsidR="00105B70" w:rsidRPr="00F42A94">
        <w:rPr>
          <w:rFonts w:ascii="Montserrat" w:hAnsi="Montserrat"/>
          <w:sz w:val="18"/>
        </w:rPr>
        <w:t>e compromet</w:t>
      </w:r>
      <w:r>
        <w:rPr>
          <w:rFonts w:ascii="Montserrat" w:hAnsi="Montserrat"/>
          <w:sz w:val="18"/>
        </w:rPr>
        <w:t>e</w:t>
      </w:r>
      <w:r w:rsidR="00105B70" w:rsidRPr="00F42A94">
        <w:rPr>
          <w:rFonts w:ascii="Montserrat" w:hAnsi="Montserrat"/>
          <w:sz w:val="18"/>
        </w:rPr>
        <w:t xml:space="preserve"> a cumplir con las obligaciones del Título de Permiso, las Disposiciones Administrativas de Carácter General, las Normas Oficiales Mexicanas, Normas Mexicanas, y/o demás normatividad que en su momento la autoridad competente emita en relación con la actividad de </w:t>
      </w:r>
      <w:r w:rsidR="00105B70">
        <w:rPr>
          <w:rFonts w:ascii="Montserrat" w:hAnsi="Montserrat"/>
          <w:sz w:val="18"/>
        </w:rPr>
        <w:t>Comercialización de Petrolíferos o Petroquímicos</w:t>
      </w:r>
      <w:r w:rsidR="00105B70" w:rsidRPr="00F42A94">
        <w:rPr>
          <w:rFonts w:ascii="Montserrat" w:hAnsi="Montserrat"/>
          <w:sz w:val="18"/>
        </w:rPr>
        <w:t>.</w:t>
      </w:r>
    </w:p>
    <w:p w14:paraId="2B0CA17A" w14:textId="2631A856" w:rsidR="00266082" w:rsidRDefault="00266082" w:rsidP="00266082">
      <w:pPr>
        <w:pStyle w:val="Prrafodelista"/>
        <w:numPr>
          <w:ilvl w:val="0"/>
          <w:numId w:val="13"/>
        </w:numPr>
        <w:rPr>
          <w:rFonts w:ascii="Montserrat" w:hAnsi="Montserrat"/>
          <w:sz w:val="18"/>
        </w:rPr>
      </w:pPr>
      <w:r>
        <w:rPr>
          <w:rFonts w:ascii="Montserrat" w:hAnsi="Montserrat"/>
          <w:sz w:val="18"/>
        </w:rPr>
        <w:t>Mi representada se</w:t>
      </w:r>
      <w:r w:rsidRPr="00DD4F3B">
        <w:rPr>
          <w:rFonts w:ascii="Montserrat" w:hAnsi="Montserrat"/>
          <w:sz w:val="18"/>
        </w:rPr>
        <w:t xml:space="preserve"> compromet</w:t>
      </w:r>
      <w:r>
        <w:rPr>
          <w:rFonts w:ascii="Montserrat" w:hAnsi="Montserrat"/>
          <w:sz w:val="18"/>
        </w:rPr>
        <w:t>e</w:t>
      </w:r>
      <w:r w:rsidRPr="00DD4F3B">
        <w:rPr>
          <w:rFonts w:ascii="Montserrat" w:hAnsi="Montserrat"/>
          <w:sz w:val="18"/>
        </w:rPr>
        <w:t xml:space="preserve"> a iniciar operaciones en un plazo máximo de </w:t>
      </w:r>
      <w:ins w:id="4" w:author="Monica Santillan Vera" w:date="2021-11-23T17:07:00Z">
        <w:r w:rsidR="00296AFA">
          <w:rPr>
            <w:rFonts w:ascii="Montserrat" w:hAnsi="Montserrat"/>
            <w:sz w:val="18"/>
          </w:rPr>
          <w:t>dieciocho</w:t>
        </w:r>
      </w:ins>
      <w:del w:id="5" w:author="Monica Santillan Vera" w:date="2021-11-23T17:07:00Z">
        <w:r w:rsidRPr="00DD4F3B" w:rsidDel="00296AFA">
          <w:rPr>
            <w:rFonts w:ascii="Montserrat" w:hAnsi="Montserrat"/>
            <w:sz w:val="18"/>
          </w:rPr>
          <w:delText>DOS</w:delText>
        </w:r>
      </w:del>
      <w:r w:rsidRPr="00DD4F3B">
        <w:rPr>
          <w:rFonts w:ascii="Montserrat" w:hAnsi="Montserrat"/>
          <w:sz w:val="18"/>
        </w:rPr>
        <w:t xml:space="preserve"> (</w:t>
      </w:r>
      <w:del w:id="6" w:author="Monica Santillan Vera" w:date="2021-11-23T17:07:00Z">
        <w:r w:rsidRPr="00DD4F3B" w:rsidDel="00296AFA">
          <w:rPr>
            <w:rFonts w:ascii="Montserrat" w:hAnsi="Montserrat"/>
            <w:sz w:val="18"/>
          </w:rPr>
          <w:delText>2</w:delText>
        </w:r>
      </w:del>
      <w:ins w:id="7" w:author="Monica Santillan Vera" w:date="2021-11-23T17:07:00Z">
        <w:r w:rsidR="00296AFA">
          <w:rPr>
            <w:rFonts w:ascii="Montserrat" w:hAnsi="Montserrat"/>
            <w:sz w:val="18"/>
          </w:rPr>
          <w:t>18</w:t>
        </w:r>
      </w:ins>
      <w:r w:rsidRPr="00DD4F3B">
        <w:rPr>
          <w:rFonts w:ascii="Montserrat" w:hAnsi="Montserrat"/>
          <w:sz w:val="18"/>
        </w:rPr>
        <w:t>) meses contados a partir de la fecha de otorgamiento del permiso y dar aviso a la Comisión Reguladora de Energía en un plazo m</w:t>
      </w:r>
      <w:r w:rsidR="005F6534">
        <w:rPr>
          <w:rFonts w:ascii="Montserrat" w:hAnsi="Montserrat"/>
          <w:sz w:val="18"/>
        </w:rPr>
        <w:t xml:space="preserve">ínimo </w:t>
      </w:r>
      <w:r w:rsidRPr="00DD4F3B">
        <w:rPr>
          <w:rFonts w:ascii="Montserrat" w:hAnsi="Montserrat"/>
          <w:sz w:val="18"/>
        </w:rPr>
        <w:t>de 20 días hábiles previos.</w:t>
      </w:r>
    </w:p>
    <w:p w14:paraId="7CAC3268" w14:textId="4279EA98" w:rsidR="00483D35" w:rsidRPr="00483D35" w:rsidRDefault="00483D35" w:rsidP="00483D35">
      <w:pPr>
        <w:pStyle w:val="Prrafodelista"/>
        <w:numPr>
          <w:ilvl w:val="0"/>
          <w:numId w:val="13"/>
        </w:numPr>
        <w:rPr>
          <w:rFonts w:ascii="Montserrat" w:hAnsi="Montserrat"/>
          <w:sz w:val="18"/>
        </w:rPr>
      </w:pPr>
      <w:r>
        <w:rPr>
          <w:rFonts w:ascii="Montserrat" w:hAnsi="Montserrat"/>
          <w:sz w:val="18"/>
        </w:rPr>
        <w:t>Mi representada s</w:t>
      </w:r>
      <w:r w:rsidRPr="00483D35">
        <w:rPr>
          <w:rFonts w:ascii="Montserrat" w:hAnsi="Montserrat"/>
          <w:sz w:val="18"/>
        </w:rPr>
        <w:t>e compromete a garantizar las condiciones del servicio para que la disponibilidad de los Productos sea la requerida y así proteger los intereses de los usuarios. Lo anterior, en los términos establecidos en la fracción III del artículo 84 de la LH.</w:t>
      </w:r>
    </w:p>
    <w:p w14:paraId="50467036" w14:textId="2804E321" w:rsidR="00105B70" w:rsidRPr="00BB267B" w:rsidRDefault="000268F7" w:rsidP="008E49D5">
      <w:pPr>
        <w:pStyle w:val="Prrafodelista"/>
        <w:numPr>
          <w:ilvl w:val="0"/>
          <w:numId w:val="13"/>
        </w:numPr>
        <w:spacing w:after="0"/>
        <w:ind w:right="23"/>
        <w:rPr>
          <w:rFonts w:ascii="Montserrat" w:hAnsi="Montserrat"/>
          <w:sz w:val="18"/>
        </w:rPr>
      </w:pPr>
      <w:r>
        <w:rPr>
          <w:rFonts w:ascii="Montserrat" w:hAnsi="Montserrat"/>
          <w:sz w:val="18"/>
        </w:rPr>
        <w:t>Mi representada f</w:t>
      </w:r>
      <w:r w:rsidR="00105B70" w:rsidRPr="00BB267B">
        <w:rPr>
          <w:rFonts w:ascii="Montserrat" w:hAnsi="Montserrat"/>
          <w:sz w:val="18"/>
        </w:rPr>
        <w:t>omentar</w:t>
      </w:r>
      <w:r>
        <w:rPr>
          <w:rFonts w:ascii="Montserrat" w:hAnsi="Montserrat"/>
          <w:sz w:val="18"/>
        </w:rPr>
        <w:t>á</w:t>
      </w:r>
      <w:r w:rsidR="00105B70" w:rsidRPr="00BB267B">
        <w:rPr>
          <w:rFonts w:ascii="Montserrat" w:hAnsi="Montserrat"/>
          <w:sz w:val="18"/>
        </w:rPr>
        <w:t xml:space="preserve"> el desarrollo eficiente y promoverá la competencia, protegiendo los intereses de los usuarios a través de precios competitivos</w:t>
      </w:r>
      <w:r>
        <w:rPr>
          <w:rFonts w:ascii="Montserrat" w:hAnsi="Montserrat"/>
          <w:sz w:val="18"/>
        </w:rPr>
        <w:t>; asimismo</w:t>
      </w:r>
      <w:r w:rsidR="00105B70" w:rsidRPr="00BB267B">
        <w:rPr>
          <w:rFonts w:ascii="Montserrat" w:hAnsi="Montserrat"/>
          <w:sz w:val="18"/>
        </w:rPr>
        <w:t>, propiciará una adecuada cobertura para abastecer de manera continua los Productos</w:t>
      </w:r>
      <w:r>
        <w:rPr>
          <w:rFonts w:ascii="Montserrat" w:hAnsi="Montserrat"/>
          <w:sz w:val="18"/>
        </w:rPr>
        <w:t xml:space="preserve"> y </w:t>
      </w:r>
      <w:r w:rsidR="00105B70" w:rsidRPr="00BB267B">
        <w:rPr>
          <w:rFonts w:ascii="Montserrat" w:hAnsi="Montserrat"/>
          <w:sz w:val="18"/>
        </w:rPr>
        <w:t xml:space="preserve">atenderá la confiabilidad, estabilidad y seguridad en el suministro y la prestación de los servicios. </w:t>
      </w:r>
    </w:p>
    <w:p w14:paraId="394BB490" w14:textId="7B5957E8" w:rsidR="00105B70" w:rsidRPr="00BB267B" w:rsidRDefault="000268F7" w:rsidP="008E49D5">
      <w:pPr>
        <w:pStyle w:val="Prrafodelista"/>
        <w:numPr>
          <w:ilvl w:val="0"/>
          <w:numId w:val="13"/>
        </w:numPr>
        <w:spacing w:after="0"/>
        <w:ind w:right="23"/>
        <w:rPr>
          <w:rFonts w:ascii="Montserrat" w:hAnsi="Montserrat"/>
          <w:sz w:val="18"/>
        </w:rPr>
      </w:pPr>
      <w:r>
        <w:rPr>
          <w:rFonts w:ascii="Montserrat" w:hAnsi="Montserrat"/>
          <w:sz w:val="18"/>
        </w:rPr>
        <w:t>Mi representada p</w:t>
      </w:r>
      <w:r w:rsidR="00105B70" w:rsidRPr="00BB267B">
        <w:rPr>
          <w:rFonts w:ascii="Montserrat" w:hAnsi="Montserrat"/>
          <w:sz w:val="18"/>
        </w:rPr>
        <w:t>resentar</w:t>
      </w:r>
      <w:r>
        <w:rPr>
          <w:rFonts w:ascii="Montserrat" w:hAnsi="Montserrat"/>
          <w:sz w:val="18"/>
        </w:rPr>
        <w:t>á</w:t>
      </w:r>
      <w:r w:rsidR="00105B70"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285AD633" w14:textId="77777777" w:rsidR="00105B70" w:rsidRDefault="00105B70" w:rsidP="008E49D5">
      <w:pPr>
        <w:pStyle w:val="Prrafodelista"/>
        <w:numPr>
          <w:ilvl w:val="1"/>
          <w:numId w:val="13"/>
        </w:numPr>
        <w:spacing w:after="0"/>
        <w:ind w:right="23"/>
        <w:rPr>
          <w:rFonts w:ascii="Montserrat" w:hAnsi="Montserrat"/>
          <w:sz w:val="18"/>
        </w:rPr>
      </w:pPr>
      <w:r w:rsidRPr="000A34E6">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3FD82CDB" w14:textId="77777777" w:rsidR="00105B70" w:rsidRPr="000A34E6" w:rsidRDefault="00105B70" w:rsidP="008E49D5">
      <w:pPr>
        <w:pStyle w:val="Prrafodelista"/>
        <w:numPr>
          <w:ilvl w:val="1"/>
          <w:numId w:val="13"/>
        </w:numPr>
        <w:spacing w:after="0"/>
        <w:ind w:right="23"/>
        <w:rPr>
          <w:rFonts w:ascii="Montserrat" w:hAnsi="Montserrat"/>
          <w:sz w:val="18"/>
        </w:rPr>
      </w:pPr>
      <w:r w:rsidRPr="000A34E6">
        <w:rPr>
          <w:rFonts w:ascii="Montserrat" w:hAnsi="Montserrat"/>
          <w:sz w:val="18"/>
        </w:rPr>
        <w:t>Mecanismos de control de información operativa, contable y de terceros;</w:t>
      </w:r>
    </w:p>
    <w:p w14:paraId="633DAE97" w14:textId="77777777" w:rsidR="00105B70" w:rsidRPr="00BB267B" w:rsidRDefault="00105B70" w:rsidP="008E49D5">
      <w:pPr>
        <w:pStyle w:val="Prrafodelista"/>
        <w:numPr>
          <w:ilvl w:val="1"/>
          <w:numId w:val="13"/>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505FB950" w14:textId="77777777" w:rsidR="00105B70" w:rsidRPr="00BB267B" w:rsidRDefault="00105B70" w:rsidP="008E49D5">
      <w:pPr>
        <w:pStyle w:val="Prrafodelista"/>
        <w:numPr>
          <w:ilvl w:val="1"/>
          <w:numId w:val="13"/>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0354FF78" w14:textId="77777777" w:rsidR="00105B70" w:rsidRPr="00BB267B" w:rsidRDefault="00105B70" w:rsidP="008E49D5">
      <w:pPr>
        <w:pStyle w:val="Prrafodelista"/>
        <w:numPr>
          <w:ilvl w:val="1"/>
          <w:numId w:val="13"/>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6ED9440E" w14:textId="77777777" w:rsidR="00105B70" w:rsidRPr="00BB267B" w:rsidRDefault="00105B70" w:rsidP="008E49D5">
      <w:pPr>
        <w:pStyle w:val="Prrafodelista"/>
        <w:numPr>
          <w:ilvl w:val="1"/>
          <w:numId w:val="13"/>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2014C666" w14:textId="77777777" w:rsidR="00105B70" w:rsidRPr="000A34E6" w:rsidRDefault="00105B70" w:rsidP="008E49D5">
      <w:pPr>
        <w:pStyle w:val="Prrafodelista"/>
        <w:numPr>
          <w:ilvl w:val="1"/>
          <w:numId w:val="13"/>
        </w:numPr>
        <w:spacing w:after="0"/>
        <w:ind w:right="23"/>
        <w:rPr>
          <w:rFonts w:ascii="Montserrat" w:hAnsi="Montserrat"/>
          <w:sz w:val="18"/>
        </w:rPr>
      </w:pPr>
      <w:r w:rsidRPr="000A34E6">
        <w:rPr>
          <w:rFonts w:ascii="Montserrat" w:hAnsi="Montserrat"/>
          <w:sz w:val="18"/>
        </w:rPr>
        <w:t>Programas de capacitación respecto de las medidas de integridad al personal a todos los niveles de la estructura.</w:t>
      </w:r>
    </w:p>
    <w:p w14:paraId="0E32341F" w14:textId="77777777" w:rsidR="007E6FD1" w:rsidRDefault="007E6FD1" w:rsidP="007E6FD1">
      <w:pPr>
        <w:spacing w:after="0"/>
        <w:ind w:left="11" w:right="23" w:hanging="11"/>
        <w:jc w:val="center"/>
        <w:rPr>
          <w:rFonts w:ascii="Montserrat" w:hAnsi="Montserrat"/>
          <w:b/>
          <w:sz w:val="18"/>
        </w:rPr>
      </w:pPr>
    </w:p>
    <w:p w14:paraId="048039E8" w14:textId="43E80071" w:rsidR="007E6FD1" w:rsidRDefault="007E6FD1" w:rsidP="007E6FD1">
      <w:pPr>
        <w:spacing w:after="0"/>
        <w:ind w:left="11" w:right="23" w:hanging="11"/>
        <w:jc w:val="center"/>
        <w:rPr>
          <w:rFonts w:ascii="Montserrat" w:hAnsi="Montserrat"/>
          <w:b/>
          <w:sz w:val="18"/>
        </w:rPr>
      </w:pPr>
    </w:p>
    <w:p w14:paraId="3665C48B" w14:textId="74632D44" w:rsidR="002D26C3" w:rsidRDefault="002D26C3" w:rsidP="007E6FD1">
      <w:pPr>
        <w:spacing w:after="0"/>
        <w:ind w:left="11" w:right="23" w:hanging="11"/>
        <w:jc w:val="center"/>
        <w:rPr>
          <w:rFonts w:ascii="Montserrat" w:hAnsi="Montserrat"/>
          <w:b/>
          <w:sz w:val="18"/>
        </w:rPr>
      </w:pPr>
    </w:p>
    <w:p w14:paraId="1BCC7959" w14:textId="0E5817B0" w:rsidR="00BC44D4" w:rsidRDefault="00BC44D4" w:rsidP="007E6FD1">
      <w:pPr>
        <w:spacing w:after="0"/>
        <w:ind w:left="11" w:right="23" w:hanging="11"/>
        <w:jc w:val="center"/>
        <w:rPr>
          <w:rFonts w:ascii="Montserrat" w:hAnsi="Montserrat"/>
          <w:b/>
          <w:sz w:val="18"/>
        </w:rPr>
      </w:pPr>
    </w:p>
    <w:p w14:paraId="649171EF" w14:textId="3ACCC41A" w:rsidR="00BC44D4" w:rsidRDefault="00BC44D4" w:rsidP="007E6FD1">
      <w:pPr>
        <w:spacing w:after="0"/>
        <w:ind w:left="11" w:right="23" w:hanging="11"/>
        <w:jc w:val="center"/>
        <w:rPr>
          <w:rFonts w:ascii="Montserrat" w:hAnsi="Montserrat"/>
          <w:b/>
          <w:sz w:val="18"/>
        </w:rPr>
      </w:pPr>
    </w:p>
    <w:p w14:paraId="5C8BF0F6" w14:textId="77777777" w:rsidR="00BC44D4" w:rsidRDefault="00BC44D4" w:rsidP="007E6FD1">
      <w:pPr>
        <w:spacing w:after="0"/>
        <w:ind w:left="11" w:right="23" w:hanging="11"/>
        <w:jc w:val="center"/>
        <w:rPr>
          <w:rFonts w:ascii="Montserrat" w:hAnsi="Montserrat"/>
          <w:b/>
          <w:sz w:val="18"/>
        </w:rPr>
      </w:pPr>
    </w:p>
    <w:p w14:paraId="4077E44A" w14:textId="77777777" w:rsidR="007E6FD1" w:rsidRDefault="007E6FD1">
      <w:pPr>
        <w:spacing w:after="0"/>
        <w:ind w:left="11" w:right="23" w:hanging="11"/>
        <w:jc w:val="center"/>
        <w:rPr>
          <w:rFonts w:ascii="Montserrat" w:hAnsi="Montserrat"/>
          <w:b/>
          <w:sz w:val="18"/>
        </w:rPr>
      </w:pPr>
    </w:p>
    <w:p w14:paraId="1EDC7FC0" w14:textId="77777777" w:rsidR="00BC44D4" w:rsidRDefault="00BC44D4">
      <w:pPr>
        <w:pStyle w:val="Prrafodelista"/>
        <w:spacing w:after="2029"/>
        <w:ind w:left="11" w:right="23" w:firstLine="0"/>
        <w:jc w:val="center"/>
        <w:rPr>
          <w:rFonts w:ascii="Montserrat" w:hAnsi="Montserrat"/>
          <w:b/>
          <w:sz w:val="18"/>
        </w:rPr>
      </w:pPr>
      <w:r w:rsidRPr="00E028E1">
        <w:rPr>
          <w:rFonts w:ascii="Montserrat" w:hAnsi="Montserrat"/>
          <w:b/>
          <w:sz w:val="18"/>
        </w:rPr>
        <w:t>[Nombre y firma autógrafa</w:t>
      </w:r>
      <w:r>
        <w:rPr>
          <w:rFonts w:ascii="Montserrat" w:hAnsi="Montserrat"/>
          <w:b/>
          <w:sz w:val="18"/>
        </w:rPr>
        <w:t xml:space="preserve"> </w:t>
      </w:r>
      <w:r w:rsidRPr="004E5A71">
        <w:rPr>
          <w:rFonts w:ascii="Montserrat" w:hAnsi="Montserrat"/>
          <w:b/>
          <w:sz w:val="18"/>
        </w:rPr>
        <w:t>de todos los miembros del consejo</w:t>
      </w:r>
      <w:r>
        <w:rPr>
          <w:rFonts w:ascii="Montserrat" w:hAnsi="Montserrat"/>
          <w:b/>
          <w:sz w:val="18"/>
        </w:rPr>
        <w:t>]</w:t>
      </w:r>
    </w:p>
    <w:p w14:paraId="6AC50349" w14:textId="77777777" w:rsidR="00BC44D4" w:rsidRDefault="00BC44D4" w:rsidP="00BC44D4">
      <w:pPr>
        <w:pStyle w:val="Prrafodelista"/>
        <w:spacing w:after="2029"/>
        <w:ind w:left="11" w:right="23" w:firstLine="0"/>
        <w:jc w:val="center"/>
        <w:rPr>
          <w:rFonts w:ascii="Montserrat" w:hAnsi="Montserrat"/>
          <w:b/>
          <w:sz w:val="18"/>
        </w:rPr>
      </w:pPr>
    </w:p>
    <w:p w14:paraId="04C5DCF1" w14:textId="77777777" w:rsidR="00BC44D4" w:rsidRDefault="00BC44D4" w:rsidP="00BC44D4">
      <w:pPr>
        <w:pStyle w:val="Prrafodelista"/>
        <w:spacing w:after="2029"/>
        <w:ind w:left="11" w:right="23" w:firstLine="0"/>
        <w:jc w:val="center"/>
        <w:rPr>
          <w:rFonts w:ascii="Montserrat" w:hAnsi="Montserrat"/>
          <w:b/>
          <w:sz w:val="18"/>
        </w:rPr>
      </w:pPr>
    </w:p>
    <w:p w14:paraId="316A6928" w14:textId="77777777" w:rsidR="00BC44D4" w:rsidRDefault="00BC44D4" w:rsidP="00BC44D4">
      <w:pPr>
        <w:pStyle w:val="Prrafodelista"/>
        <w:spacing w:after="2029"/>
        <w:ind w:left="11" w:right="23" w:firstLine="0"/>
        <w:jc w:val="center"/>
        <w:rPr>
          <w:rFonts w:ascii="Montserrat" w:hAnsi="Montserrat"/>
          <w:b/>
          <w:sz w:val="18"/>
        </w:rPr>
      </w:pPr>
    </w:p>
    <w:p w14:paraId="6DC7B1B1" w14:textId="77777777" w:rsidR="00BC44D4" w:rsidRDefault="00BC44D4" w:rsidP="00BC44D4">
      <w:pPr>
        <w:pStyle w:val="Prrafodelista"/>
        <w:spacing w:after="2029"/>
        <w:ind w:left="11" w:right="23" w:firstLine="0"/>
        <w:jc w:val="center"/>
        <w:rPr>
          <w:rFonts w:ascii="Montserrat" w:hAnsi="Montserrat"/>
          <w:b/>
          <w:sz w:val="18"/>
        </w:rPr>
      </w:pPr>
    </w:p>
    <w:p w14:paraId="04E52CE4" w14:textId="77777777" w:rsidR="00BC44D4" w:rsidRDefault="00BC44D4" w:rsidP="00BC44D4">
      <w:pPr>
        <w:pStyle w:val="Prrafodelista"/>
        <w:spacing w:after="2029"/>
        <w:ind w:left="11" w:right="23" w:firstLine="0"/>
        <w:jc w:val="center"/>
        <w:rPr>
          <w:rFonts w:ascii="Montserrat" w:hAnsi="Montserrat"/>
          <w:b/>
          <w:sz w:val="18"/>
        </w:rPr>
      </w:pPr>
    </w:p>
    <w:p w14:paraId="59953234" w14:textId="18CECF3A" w:rsidR="007651A9" w:rsidRPr="00E45891" w:rsidRDefault="00E955CB" w:rsidP="008E49D5">
      <w:pPr>
        <w:pStyle w:val="Prrafodelista"/>
        <w:ind w:left="0"/>
        <w:jc w:val="center"/>
        <w:rPr>
          <w:rFonts w:ascii="Montserrat" w:hAnsi="Montserrat"/>
          <w:sz w:val="18"/>
        </w:rPr>
      </w:pPr>
      <w:r w:rsidRPr="00CC4321">
        <w:rPr>
          <w:rFonts w:ascii="Montserrat" w:hAnsi="Montserrat"/>
          <w:b/>
          <w:sz w:val="18"/>
        </w:rPr>
        <w:t>[Nombre</w:t>
      </w:r>
      <w:r w:rsidR="00123612" w:rsidRPr="00CC4321">
        <w:rPr>
          <w:rFonts w:ascii="Montserrat" w:hAnsi="Montserrat"/>
          <w:b/>
          <w:sz w:val="18"/>
        </w:rPr>
        <w:t xml:space="preserve"> y firma</w:t>
      </w:r>
      <w:r w:rsidRPr="00CC4321">
        <w:rPr>
          <w:rFonts w:ascii="Montserrat" w:hAnsi="Montserrat"/>
          <w:b/>
          <w:sz w:val="18"/>
        </w:rPr>
        <w:t xml:space="preserve"> </w:t>
      </w:r>
      <w:r w:rsidR="00C258CC" w:rsidRPr="00CC4321">
        <w:rPr>
          <w:rFonts w:ascii="Montserrat" w:hAnsi="Montserrat"/>
          <w:b/>
          <w:sz w:val="18"/>
        </w:rPr>
        <w:t xml:space="preserve">autógrafa </w:t>
      </w:r>
      <w:r w:rsidRPr="00CC4321">
        <w:rPr>
          <w:rFonts w:ascii="Montserrat" w:hAnsi="Montserrat"/>
          <w:b/>
          <w:sz w:val="18"/>
        </w:rPr>
        <w:t>del Representante Legal]</w:t>
      </w:r>
    </w:p>
    <w:sectPr w:rsidR="007651A9" w:rsidRPr="00E45891" w:rsidSect="00C258CC">
      <w:footerReference w:type="default" r:id="rId7"/>
      <w:pgSz w:w="12240" w:h="15840"/>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6C373" w14:textId="77777777" w:rsidR="007C0C47" w:rsidRDefault="007C0C47" w:rsidP="008321F9">
      <w:pPr>
        <w:spacing w:after="0" w:line="240" w:lineRule="auto"/>
      </w:pPr>
      <w:r>
        <w:separator/>
      </w:r>
    </w:p>
  </w:endnote>
  <w:endnote w:type="continuationSeparator" w:id="0">
    <w:p w14:paraId="2EE1CB1C" w14:textId="77777777" w:rsidR="007C0C47" w:rsidRDefault="007C0C47" w:rsidP="008321F9">
      <w:pPr>
        <w:spacing w:after="0" w:line="240" w:lineRule="auto"/>
      </w:pPr>
      <w:r>
        <w:continuationSeparator/>
      </w:r>
    </w:p>
  </w:endnote>
  <w:endnote w:type="continuationNotice" w:id="1">
    <w:p w14:paraId="6B34718A" w14:textId="77777777" w:rsidR="007C0C47" w:rsidRDefault="007C0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885597581"/>
      <w:docPartObj>
        <w:docPartGallery w:val="Page Numbers (Bottom of Page)"/>
        <w:docPartUnique/>
      </w:docPartObj>
    </w:sdtPr>
    <w:sdtEndPr/>
    <w:sdtContent>
      <w:p w14:paraId="16E35FB1" w14:textId="50F091C7" w:rsidR="008321F9" w:rsidRPr="008321F9" w:rsidRDefault="008321F9">
        <w:pPr>
          <w:pStyle w:val="Piedepgina"/>
          <w:jc w:val="right"/>
          <w:rPr>
            <w:rFonts w:ascii="Montserrat" w:hAnsi="Montserrat"/>
            <w:sz w:val="14"/>
            <w:szCs w:val="18"/>
          </w:rPr>
        </w:pPr>
        <w:r w:rsidRPr="008321F9">
          <w:rPr>
            <w:rFonts w:ascii="Montserrat" w:hAnsi="Montserrat"/>
            <w:sz w:val="14"/>
            <w:szCs w:val="18"/>
          </w:rPr>
          <w:fldChar w:fldCharType="begin"/>
        </w:r>
        <w:r w:rsidRPr="008321F9">
          <w:rPr>
            <w:rFonts w:ascii="Montserrat" w:hAnsi="Montserrat"/>
            <w:sz w:val="14"/>
            <w:szCs w:val="18"/>
          </w:rPr>
          <w:instrText>PAGE   \* MERGEFORMAT</w:instrText>
        </w:r>
        <w:r w:rsidRPr="008321F9">
          <w:rPr>
            <w:rFonts w:ascii="Montserrat" w:hAnsi="Montserrat"/>
            <w:sz w:val="14"/>
            <w:szCs w:val="18"/>
          </w:rPr>
          <w:fldChar w:fldCharType="separate"/>
        </w:r>
        <w:r w:rsidR="00AF3AFC" w:rsidRPr="00AF3AFC">
          <w:rPr>
            <w:rFonts w:ascii="Montserrat" w:hAnsi="Montserrat"/>
            <w:noProof/>
            <w:sz w:val="14"/>
            <w:szCs w:val="18"/>
            <w:lang w:val="es-ES"/>
          </w:rPr>
          <w:t>1</w:t>
        </w:r>
        <w:r w:rsidRPr="008321F9">
          <w:rPr>
            <w:rFonts w:ascii="Montserrat" w:hAnsi="Montserrat"/>
            <w:sz w:val="14"/>
            <w:szCs w:val="18"/>
          </w:rPr>
          <w:fldChar w:fldCharType="end"/>
        </w:r>
      </w:p>
    </w:sdtContent>
  </w:sdt>
  <w:p w14:paraId="2BDACBC4" w14:textId="77777777" w:rsidR="008321F9" w:rsidRDefault="008321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91AF5" w14:textId="77777777" w:rsidR="007C0C47" w:rsidRDefault="007C0C47" w:rsidP="008321F9">
      <w:pPr>
        <w:spacing w:after="0" w:line="240" w:lineRule="auto"/>
      </w:pPr>
      <w:r>
        <w:separator/>
      </w:r>
    </w:p>
  </w:footnote>
  <w:footnote w:type="continuationSeparator" w:id="0">
    <w:p w14:paraId="537FDFAE" w14:textId="77777777" w:rsidR="007C0C47" w:rsidRDefault="007C0C47" w:rsidP="008321F9">
      <w:pPr>
        <w:spacing w:after="0" w:line="240" w:lineRule="auto"/>
      </w:pPr>
      <w:r>
        <w:continuationSeparator/>
      </w:r>
    </w:p>
  </w:footnote>
  <w:footnote w:type="continuationNotice" w:id="1">
    <w:p w14:paraId="1A1055E0" w14:textId="77777777" w:rsidR="007C0C47" w:rsidRDefault="007C0C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02F00"/>
    <w:multiLevelType w:val="hybridMultilevel"/>
    <w:tmpl w:val="AB265072"/>
    <w:lvl w:ilvl="0" w:tplc="080A000F">
      <w:start w:val="1"/>
      <w:numFmt w:val="decimal"/>
      <w:lvlText w:val="%1."/>
      <w:lvlJc w:val="left"/>
      <w:pPr>
        <w:ind w:left="730" w:hanging="360"/>
      </w:pPr>
    </w:lvl>
    <w:lvl w:ilvl="1" w:tplc="080A0019">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1" w15:restartNumberingAfterBreak="0">
    <w:nsid w:val="08C1777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BF297C"/>
    <w:multiLevelType w:val="hybridMultilevel"/>
    <w:tmpl w:val="38EAD3BA"/>
    <w:lvl w:ilvl="0" w:tplc="080A001B">
      <w:start w:val="1"/>
      <w:numFmt w:val="low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BF9269A"/>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F3E0E98"/>
    <w:multiLevelType w:val="hybridMultilevel"/>
    <w:tmpl w:val="DE782C4A"/>
    <w:lvl w:ilvl="0" w:tplc="7030547C">
      <w:start w:val="1"/>
      <w:numFmt w:val="decimal"/>
      <w:lvlText w:val="%1."/>
      <w:lvlJc w:val="left"/>
      <w:pPr>
        <w:ind w:left="1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A3547D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DAE4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9407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8C2E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6B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F6DB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682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EAA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64378E0"/>
    <w:multiLevelType w:val="hybridMultilevel"/>
    <w:tmpl w:val="1E68C2EA"/>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1FE4EBB8">
      <w:start w:val="1"/>
      <w:numFmt w:val="lowerLetter"/>
      <w:lvlText w:val="%3)"/>
      <w:lvlJc w:val="left"/>
      <w:pPr>
        <w:ind w:left="2160" w:hanging="180"/>
      </w:pPr>
      <w:rPr>
        <w:rFonts w:ascii="Montserrat" w:hAnsi="Montserrat" w:hint="default"/>
        <w:sz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1761E1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6946B65"/>
    <w:multiLevelType w:val="hybridMultilevel"/>
    <w:tmpl w:val="B63A4160"/>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331C0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2071305"/>
    <w:multiLevelType w:val="hybridMultilevel"/>
    <w:tmpl w:val="9A9E4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FF91D06"/>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6D73253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FC74821"/>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9"/>
  </w:num>
  <w:num w:numId="6">
    <w:abstractNumId w:val="7"/>
  </w:num>
  <w:num w:numId="7">
    <w:abstractNumId w:val="8"/>
  </w:num>
  <w:num w:numId="8">
    <w:abstractNumId w:val="3"/>
  </w:num>
  <w:num w:numId="9">
    <w:abstractNumId w:val="6"/>
  </w:num>
  <w:num w:numId="10">
    <w:abstractNumId w:val="10"/>
  </w:num>
  <w:num w:numId="11">
    <w:abstractNumId w:val="12"/>
  </w:num>
  <w:num w:numId="12">
    <w:abstractNumId w:val="1"/>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onica Santillan Vera">
    <w15:presenceInfo w15:providerId="AD" w15:userId="S::msantillan@cre.gob.mx::b1b795d8-20d9-4cd5-9008-107377f50e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29C"/>
    <w:rsid w:val="000268F7"/>
    <w:rsid w:val="00050FFF"/>
    <w:rsid w:val="000848DC"/>
    <w:rsid w:val="000A4FB7"/>
    <w:rsid w:val="000D777F"/>
    <w:rsid w:val="000F00BD"/>
    <w:rsid w:val="00105B70"/>
    <w:rsid w:val="00123612"/>
    <w:rsid w:val="001438BD"/>
    <w:rsid w:val="0017512A"/>
    <w:rsid w:val="00193444"/>
    <w:rsid w:val="001A683D"/>
    <w:rsid w:val="001D395C"/>
    <w:rsid w:val="00266082"/>
    <w:rsid w:val="00270CDE"/>
    <w:rsid w:val="002740AD"/>
    <w:rsid w:val="002871B9"/>
    <w:rsid w:val="00296AFA"/>
    <w:rsid w:val="002D26C3"/>
    <w:rsid w:val="002E6DEC"/>
    <w:rsid w:val="0032195E"/>
    <w:rsid w:val="00351514"/>
    <w:rsid w:val="00390CE0"/>
    <w:rsid w:val="003F6C0A"/>
    <w:rsid w:val="00412839"/>
    <w:rsid w:val="004562EA"/>
    <w:rsid w:val="0045702C"/>
    <w:rsid w:val="004758E8"/>
    <w:rsid w:val="00483D35"/>
    <w:rsid w:val="004B26FF"/>
    <w:rsid w:val="004C3772"/>
    <w:rsid w:val="004C6F95"/>
    <w:rsid w:val="004E5A71"/>
    <w:rsid w:val="004F16BF"/>
    <w:rsid w:val="005278E5"/>
    <w:rsid w:val="00542960"/>
    <w:rsid w:val="00561F50"/>
    <w:rsid w:val="00570998"/>
    <w:rsid w:val="00580343"/>
    <w:rsid w:val="005E33A9"/>
    <w:rsid w:val="005F6534"/>
    <w:rsid w:val="0063438C"/>
    <w:rsid w:val="00656FF9"/>
    <w:rsid w:val="00657645"/>
    <w:rsid w:val="00673B16"/>
    <w:rsid w:val="007109B5"/>
    <w:rsid w:val="007209DF"/>
    <w:rsid w:val="00722BB0"/>
    <w:rsid w:val="00735F14"/>
    <w:rsid w:val="007479A7"/>
    <w:rsid w:val="007651A9"/>
    <w:rsid w:val="007A33D9"/>
    <w:rsid w:val="007B0CC3"/>
    <w:rsid w:val="007C0C47"/>
    <w:rsid w:val="007E6FD1"/>
    <w:rsid w:val="008011AA"/>
    <w:rsid w:val="00821B92"/>
    <w:rsid w:val="008321F9"/>
    <w:rsid w:val="00842928"/>
    <w:rsid w:val="00845F9E"/>
    <w:rsid w:val="008549F6"/>
    <w:rsid w:val="008E49D5"/>
    <w:rsid w:val="009B280F"/>
    <w:rsid w:val="009D3817"/>
    <w:rsid w:val="009E7CEA"/>
    <w:rsid w:val="00A250DB"/>
    <w:rsid w:val="00A268BB"/>
    <w:rsid w:val="00A50F6A"/>
    <w:rsid w:val="00A870CA"/>
    <w:rsid w:val="00A925B3"/>
    <w:rsid w:val="00A94CF0"/>
    <w:rsid w:val="00AC1FD5"/>
    <w:rsid w:val="00AD00F8"/>
    <w:rsid w:val="00AF3AFC"/>
    <w:rsid w:val="00AF6A7B"/>
    <w:rsid w:val="00B1358B"/>
    <w:rsid w:val="00B41CD6"/>
    <w:rsid w:val="00B52C8B"/>
    <w:rsid w:val="00B73DD1"/>
    <w:rsid w:val="00B908A6"/>
    <w:rsid w:val="00B937FE"/>
    <w:rsid w:val="00B93AF1"/>
    <w:rsid w:val="00BB267B"/>
    <w:rsid w:val="00BC44D4"/>
    <w:rsid w:val="00BC4FB8"/>
    <w:rsid w:val="00BE3019"/>
    <w:rsid w:val="00C01368"/>
    <w:rsid w:val="00C21254"/>
    <w:rsid w:val="00C258CC"/>
    <w:rsid w:val="00C70050"/>
    <w:rsid w:val="00C73430"/>
    <w:rsid w:val="00CA43C8"/>
    <w:rsid w:val="00CC1FB0"/>
    <w:rsid w:val="00CC4321"/>
    <w:rsid w:val="00CF2257"/>
    <w:rsid w:val="00D53E44"/>
    <w:rsid w:val="00D8029C"/>
    <w:rsid w:val="00D95C98"/>
    <w:rsid w:val="00DB5448"/>
    <w:rsid w:val="00DC647E"/>
    <w:rsid w:val="00DD3FCE"/>
    <w:rsid w:val="00DD4F3B"/>
    <w:rsid w:val="00E325BF"/>
    <w:rsid w:val="00E439FB"/>
    <w:rsid w:val="00E45891"/>
    <w:rsid w:val="00E61B93"/>
    <w:rsid w:val="00E955CB"/>
    <w:rsid w:val="00EB760C"/>
    <w:rsid w:val="00ED76E0"/>
    <w:rsid w:val="00F268EB"/>
    <w:rsid w:val="00F42A94"/>
    <w:rsid w:val="00F45227"/>
    <w:rsid w:val="00F515C8"/>
    <w:rsid w:val="00F521E5"/>
    <w:rsid w:val="00F575D1"/>
    <w:rsid w:val="00F621D3"/>
    <w:rsid w:val="00F856E3"/>
    <w:rsid w:val="00F97FD2"/>
    <w:rsid w:val="00FD66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4BFF6"/>
  <w15:docId w15:val="{59380C28-4C20-4A70-87E8-38D82A51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5B70"/>
    <w:pPr>
      <w:spacing w:after="290"/>
      <w:ind w:left="10" w:hanging="10"/>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21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21F9"/>
    <w:rPr>
      <w:rFonts w:ascii="Calibri" w:eastAsia="Calibri" w:hAnsi="Calibri" w:cs="Calibri"/>
      <w:color w:val="000000"/>
    </w:rPr>
  </w:style>
  <w:style w:type="paragraph" w:styleId="Piedepgina">
    <w:name w:val="footer"/>
    <w:basedOn w:val="Normal"/>
    <w:link w:val="PiedepginaCar"/>
    <w:uiPriority w:val="99"/>
    <w:unhideWhenUsed/>
    <w:rsid w:val="008321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1F9"/>
    <w:rPr>
      <w:rFonts w:ascii="Calibri" w:eastAsia="Calibri" w:hAnsi="Calibri" w:cs="Calibri"/>
      <w:color w:val="000000"/>
    </w:rPr>
  </w:style>
  <w:style w:type="paragraph" w:styleId="Prrafodelista">
    <w:name w:val="List Paragraph"/>
    <w:basedOn w:val="Normal"/>
    <w:uiPriority w:val="34"/>
    <w:qFormat/>
    <w:rsid w:val="00412839"/>
    <w:pPr>
      <w:ind w:left="720"/>
      <w:contextualSpacing/>
    </w:pPr>
  </w:style>
  <w:style w:type="paragraph" w:customStyle="1" w:styleId="Default">
    <w:name w:val="Default"/>
    <w:rsid w:val="00D95C9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Refdecomentario">
    <w:name w:val="annotation reference"/>
    <w:basedOn w:val="Fuentedeprrafopredeter"/>
    <w:uiPriority w:val="99"/>
    <w:unhideWhenUsed/>
    <w:rsid w:val="007651A9"/>
    <w:rPr>
      <w:sz w:val="16"/>
      <w:szCs w:val="16"/>
    </w:rPr>
  </w:style>
  <w:style w:type="paragraph" w:styleId="Textocomentario">
    <w:name w:val="annotation text"/>
    <w:basedOn w:val="Normal"/>
    <w:link w:val="TextocomentarioCar"/>
    <w:uiPriority w:val="99"/>
    <w:unhideWhenUsed/>
    <w:rsid w:val="007651A9"/>
    <w:pPr>
      <w:spacing w:line="240" w:lineRule="auto"/>
    </w:pPr>
    <w:rPr>
      <w:sz w:val="20"/>
      <w:szCs w:val="20"/>
    </w:rPr>
  </w:style>
  <w:style w:type="character" w:customStyle="1" w:styleId="TextocomentarioCar">
    <w:name w:val="Texto comentario Car"/>
    <w:basedOn w:val="Fuentedeprrafopredeter"/>
    <w:link w:val="Textocomentario"/>
    <w:uiPriority w:val="99"/>
    <w:rsid w:val="007651A9"/>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7651A9"/>
    <w:rPr>
      <w:b/>
      <w:bCs/>
    </w:rPr>
  </w:style>
  <w:style w:type="character" w:customStyle="1" w:styleId="AsuntodelcomentarioCar">
    <w:name w:val="Asunto del comentario Car"/>
    <w:basedOn w:val="TextocomentarioCar"/>
    <w:link w:val="Asuntodelcomentario"/>
    <w:uiPriority w:val="99"/>
    <w:semiHidden/>
    <w:rsid w:val="007651A9"/>
    <w:rPr>
      <w:rFonts w:ascii="Calibri" w:eastAsia="Calibri" w:hAnsi="Calibri" w:cs="Calibri"/>
      <w:b/>
      <w:bCs/>
      <w:color w:val="000000"/>
      <w:sz w:val="20"/>
      <w:szCs w:val="20"/>
    </w:rPr>
  </w:style>
  <w:style w:type="paragraph" w:styleId="Textodeglobo">
    <w:name w:val="Balloon Text"/>
    <w:basedOn w:val="Normal"/>
    <w:link w:val="TextodegloboCar"/>
    <w:uiPriority w:val="99"/>
    <w:semiHidden/>
    <w:unhideWhenUsed/>
    <w:rsid w:val="007651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51A9"/>
    <w:rPr>
      <w:rFonts w:ascii="Segoe UI" w:eastAsia="Calibri" w:hAnsi="Segoe UI" w:cs="Segoe UI"/>
      <w:color w:val="000000"/>
      <w:sz w:val="18"/>
      <w:szCs w:val="18"/>
    </w:rPr>
  </w:style>
  <w:style w:type="paragraph" w:styleId="Revisin">
    <w:name w:val="Revision"/>
    <w:hidden/>
    <w:uiPriority w:val="99"/>
    <w:semiHidden/>
    <w:rsid w:val="00F42A94"/>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7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2102</Words>
  <Characters>11564</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Vidal</dc:creator>
  <cp:keywords/>
  <cp:lastModifiedBy>Monica Santillan Vera</cp:lastModifiedBy>
  <cp:revision>7</cp:revision>
  <dcterms:created xsi:type="dcterms:W3CDTF">2021-07-28T17:54:00Z</dcterms:created>
  <dcterms:modified xsi:type="dcterms:W3CDTF">2021-11-23T23:07:00Z</dcterms:modified>
</cp:coreProperties>
</file>